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412E0" w14:textId="00FA0565" w:rsidR="00E63B07" w:rsidRPr="00FE20F8" w:rsidRDefault="00470146" w:rsidP="00470146">
      <w:pPr>
        <w:ind w:left="708" w:firstLine="708"/>
        <w:outlineLvl w:val="0"/>
        <w:rPr>
          <w:rFonts w:asciiTheme="minorHAnsi" w:hAnsiTheme="minorHAnsi"/>
          <w:b/>
          <w:sz w:val="28"/>
          <w:szCs w:val="28"/>
          <w:lang w:val="de-DE"/>
        </w:rPr>
      </w:pP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r w:rsidRPr="00FE20F8">
        <w:rPr>
          <w:rFonts w:asciiTheme="minorHAnsi" w:hAnsiTheme="minorHAnsi"/>
          <w:b/>
          <w:sz w:val="28"/>
          <w:szCs w:val="28"/>
          <w:lang w:val="de-DE"/>
        </w:rPr>
        <w:tab/>
      </w:r>
    </w:p>
    <w:p w14:paraId="4FA8358A" w14:textId="77777777" w:rsidR="00470146" w:rsidRPr="00FE20F8" w:rsidRDefault="00470146" w:rsidP="00DF0FE8">
      <w:pPr>
        <w:ind w:left="708" w:firstLine="708"/>
        <w:outlineLvl w:val="0"/>
        <w:rPr>
          <w:rFonts w:asciiTheme="minorHAnsi" w:hAnsiTheme="minorHAnsi"/>
          <w:b/>
          <w:sz w:val="28"/>
          <w:szCs w:val="28"/>
          <w:lang w:val="de-DE"/>
        </w:rPr>
      </w:pPr>
    </w:p>
    <w:p w14:paraId="6E81805A" w14:textId="77777777" w:rsidR="000A1861" w:rsidRPr="00FE20F8" w:rsidRDefault="000A1861" w:rsidP="00DF0FE8">
      <w:pPr>
        <w:ind w:left="708" w:firstLine="708"/>
        <w:outlineLvl w:val="0"/>
        <w:rPr>
          <w:rFonts w:asciiTheme="minorHAnsi" w:hAnsiTheme="minorHAnsi"/>
          <w:b/>
          <w:lang w:val="de-DE"/>
        </w:rPr>
      </w:pPr>
    </w:p>
    <w:p w14:paraId="0D1A0DC3" w14:textId="77777777" w:rsidR="000A1861" w:rsidRPr="00FE20F8" w:rsidRDefault="000A1861" w:rsidP="000A1861">
      <w:pPr>
        <w:jc w:val="center"/>
        <w:outlineLvl w:val="0"/>
        <w:rPr>
          <w:rFonts w:asciiTheme="minorHAnsi" w:hAnsiTheme="minorHAnsi"/>
          <w:b/>
          <w:lang w:val="de-DE"/>
        </w:rPr>
      </w:pPr>
    </w:p>
    <w:p w14:paraId="36F4F5AB" w14:textId="77777777" w:rsidR="000A1861" w:rsidRPr="00FE20F8" w:rsidRDefault="000A1861" w:rsidP="000A1861">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de-DE"/>
        </w:rPr>
      </w:pPr>
    </w:p>
    <w:p w14:paraId="0E1FFB38" w14:textId="420FDD36" w:rsidR="00E279A2" w:rsidRPr="00FE20F8" w:rsidRDefault="00E279A2" w:rsidP="000A1861">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de-DE"/>
        </w:rPr>
      </w:pPr>
      <w:r w:rsidRPr="00FE20F8">
        <w:rPr>
          <w:rFonts w:asciiTheme="minorHAnsi" w:hAnsiTheme="minorHAnsi"/>
          <w:b/>
          <w:lang w:val="de-DE"/>
        </w:rPr>
        <w:t xml:space="preserve">Fantini </w:t>
      </w:r>
      <w:r w:rsidR="009D143E" w:rsidRPr="00FE20F8">
        <w:rPr>
          <w:rFonts w:asciiTheme="minorHAnsi" w:hAnsiTheme="minorHAnsi"/>
          <w:b/>
          <w:lang w:val="de-DE"/>
        </w:rPr>
        <w:t>a</w:t>
      </w:r>
      <w:r w:rsidR="00FE20F8">
        <w:rPr>
          <w:rFonts w:asciiTheme="minorHAnsi" w:hAnsiTheme="minorHAnsi"/>
          <w:b/>
          <w:lang w:val="de-DE"/>
        </w:rPr>
        <w:t>uf</w:t>
      </w:r>
      <w:r w:rsidR="009D143E" w:rsidRPr="00FE20F8">
        <w:rPr>
          <w:rFonts w:asciiTheme="minorHAnsi" w:hAnsiTheme="minorHAnsi"/>
          <w:b/>
          <w:lang w:val="de-DE"/>
        </w:rPr>
        <w:t xml:space="preserve"> der Mail</w:t>
      </w:r>
      <w:r w:rsidR="009D143E" w:rsidRPr="00FE20F8">
        <w:rPr>
          <w:rFonts w:asciiTheme="minorHAnsi" w:hAnsiTheme="minorHAnsi" w:cstheme="minorHAnsi"/>
          <w:b/>
          <w:lang w:val="de-DE"/>
        </w:rPr>
        <w:t>ä</w:t>
      </w:r>
      <w:r w:rsidR="009D143E" w:rsidRPr="00FE20F8">
        <w:rPr>
          <w:rFonts w:asciiTheme="minorHAnsi" w:hAnsiTheme="minorHAnsi"/>
          <w:b/>
          <w:lang w:val="de-DE"/>
        </w:rPr>
        <w:t>nder M</w:t>
      </w:r>
      <w:r w:rsidR="009D143E" w:rsidRPr="00FE20F8">
        <w:rPr>
          <w:rFonts w:asciiTheme="minorHAnsi" w:hAnsiTheme="minorHAnsi" w:cstheme="minorHAnsi"/>
          <w:b/>
          <w:lang w:val="de-DE"/>
        </w:rPr>
        <w:t>ö</w:t>
      </w:r>
      <w:r w:rsidR="009D143E" w:rsidRPr="00FE20F8">
        <w:rPr>
          <w:rFonts w:asciiTheme="minorHAnsi" w:hAnsiTheme="minorHAnsi"/>
          <w:b/>
          <w:lang w:val="de-DE"/>
        </w:rPr>
        <w:t>belmesse 2022</w:t>
      </w:r>
    </w:p>
    <w:p w14:paraId="707ED19E" w14:textId="58B228FF" w:rsidR="009D143E" w:rsidRPr="00FE20F8" w:rsidRDefault="009D143E" w:rsidP="000A1861">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de-DE"/>
        </w:rPr>
      </w:pPr>
    </w:p>
    <w:p w14:paraId="7BF55654" w14:textId="77777777" w:rsidR="00E279A2" w:rsidRPr="00FE20F8" w:rsidRDefault="00E279A2" w:rsidP="000A1861">
      <w:pPr>
        <w:rPr>
          <w:rFonts w:asciiTheme="minorHAnsi" w:hAnsiTheme="minorHAnsi"/>
          <w:b/>
          <w:lang w:val="de-DE"/>
        </w:rPr>
      </w:pPr>
    </w:p>
    <w:p w14:paraId="0DFDD432" w14:textId="70D9C04D" w:rsidR="00E279A2" w:rsidRPr="00FE20F8" w:rsidRDefault="009D143E" w:rsidP="0027091B">
      <w:pPr>
        <w:jc w:val="both"/>
        <w:rPr>
          <w:rFonts w:asciiTheme="minorHAnsi" w:hAnsiTheme="minorHAnsi"/>
          <w:lang w:val="de-DE"/>
        </w:rPr>
      </w:pPr>
      <w:r w:rsidRPr="00FE20F8">
        <w:rPr>
          <w:rFonts w:asciiTheme="minorHAnsi" w:hAnsiTheme="minorHAnsi"/>
          <w:lang w:val="de-DE"/>
        </w:rPr>
        <w:t xml:space="preserve">Wie Kunstwerke </w:t>
      </w:r>
      <w:r w:rsidR="002673E3">
        <w:rPr>
          <w:rFonts w:asciiTheme="minorHAnsi" w:hAnsiTheme="minorHAnsi"/>
          <w:lang w:val="de-DE"/>
        </w:rPr>
        <w:t>und</w:t>
      </w:r>
      <w:r w:rsidR="002673E3" w:rsidRPr="00FE20F8">
        <w:rPr>
          <w:rFonts w:asciiTheme="minorHAnsi" w:hAnsiTheme="minorHAnsi"/>
          <w:lang w:val="de-DE"/>
        </w:rPr>
        <w:t xml:space="preserve"> </w:t>
      </w:r>
      <w:r w:rsidRPr="00FE20F8">
        <w:rPr>
          <w:rFonts w:asciiTheme="minorHAnsi" w:hAnsiTheme="minorHAnsi"/>
          <w:lang w:val="de-DE"/>
        </w:rPr>
        <w:t>Schmuckstücke in den Vitrinen eines Museums</w:t>
      </w:r>
      <w:r w:rsidR="003366D2">
        <w:rPr>
          <w:rFonts w:asciiTheme="minorHAnsi" w:hAnsiTheme="minorHAnsi"/>
          <w:lang w:val="de-DE"/>
        </w:rPr>
        <w:t>:</w:t>
      </w:r>
      <w:r w:rsidRPr="00FE20F8">
        <w:rPr>
          <w:rFonts w:asciiTheme="minorHAnsi" w:hAnsiTheme="minorHAnsi"/>
          <w:lang w:val="de-DE"/>
        </w:rPr>
        <w:t xml:space="preserve"> So sieht das Konzept des Projekts von Piero Lissoni für den neuen Fantini-Stand an der Mailänder Möbelmesse 2022</w:t>
      </w:r>
      <w:r w:rsidR="003366D2">
        <w:rPr>
          <w:rFonts w:asciiTheme="minorHAnsi" w:hAnsiTheme="minorHAnsi"/>
          <w:lang w:val="de-DE"/>
        </w:rPr>
        <w:t xml:space="preserve"> aus</w:t>
      </w:r>
      <w:r w:rsidR="0027091B" w:rsidRPr="00FE20F8">
        <w:rPr>
          <w:rFonts w:asciiTheme="minorHAnsi" w:hAnsiTheme="minorHAnsi"/>
          <w:lang w:val="de-DE"/>
        </w:rPr>
        <w:t>.</w:t>
      </w:r>
    </w:p>
    <w:p w14:paraId="315B4520" w14:textId="77777777" w:rsidR="00753293" w:rsidRPr="00FE20F8" w:rsidRDefault="00753293" w:rsidP="0027091B">
      <w:pPr>
        <w:jc w:val="both"/>
        <w:rPr>
          <w:rFonts w:asciiTheme="minorHAnsi" w:hAnsiTheme="minorHAnsi"/>
          <w:lang w:val="de-DE"/>
        </w:rPr>
      </w:pPr>
    </w:p>
    <w:p w14:paraId="0F99145F" w14:textId="10457520" w:rsidR="002673E3" w:rsidRDefault="009D143E" w:rsidP="009D143E">
      <w:pPr>
        <w:jc w:val="both"/>
        <w:rPr>
          <w:rFonts w:asciiTheme="minorHAnsi" w:hAnsiTheme="minorHAnsi"/>
          <w:lang w:val="de-DE"/>
        </w:rPr>
      </w:pPr>
      <w:r w:rsidRPr="00FE20F8">
        <w:rPr>
          <w:rFonts w:asciiTheme="minorHAnsi" w:hAnsiTheme="minorHAnsi"/>
          <w:lang w:val="de-DE"/>
        </w:rPr>
        <w:t>Der 200 Quadratmeter große Stand wirkt wie eine geräumige Wunderkammer, in der die Produkte durch ihre Einzigartigkeit die Blicke auf sich ziehen.</w:t>
      </w:r>
      <w:r w:rsidR="002673E3">
        <w:rPr>
          <w:rFonts w:asciiTheme="minorHAnsi" w:hAnsiTheme="minorHAnsi"/>
          <w:lang w:val="de-DE"/>
        </w:rPr>
        <w:t xml:space="preserve"> </w:t>
      </w:r>
      <w:r w:rsidRPr="00FE20F8">
        <w:rPr>
          <w:rFonts w:asciiTheme="minorHAnsi" w:hAnsiTheme="minorHAnsi"/>
          <w:lang w:val="de-DE"/>
        </w:rPr>
        <w:t>Der sanfte Effekt von hellem Holz mit einigen kontrastierenden schwarzen Akzenten beleuchtet die Oberflächen und Ausstellungselemente</w:t>
      </w:r>
      <w:r w:rsidR="002673E3">
        <w:rPr>
          <w:rFonts w:asciiTheme="minorHAnsi" w:hAnsiTheme="minorHAnsi"/>
          <w:lang w:val="de-DE"/>
        </w:rPr>
        <w:t xml:space="preserve"> und bringt damit </w:t>
      </w:r>
      <w:r w:rsidR="00E2359F">
        <w:rPr>
          <w:rFonts w:asciiTheme="minorHAnsi" w:hAnsiTheme="minorHAnsi"/>
          <w:lang w:val="de-DE"/>
        </w:rPr>
        <w:t xml:space="preserve">Fantinis </w:t>
      </w:r>
      <w:r w:rsidR="002673E3">
        <w:rPr>
          <w:rFonts w:asciiTheme="minorHAnsi" w:hAnsiTheme="minorHAnsi"/>
          <w:lang w:val="de-DE"/>
        </w:rPr>
        <w:t xml:space="preserve">ikonischen Designobjekte </w:t>
      </w:r>
      <w:r w:rsidR="00E2359F">
        <w:rPr>
          <w:rFonts w:asciiTheme="minorHAnsi" w:hAnsiTheme="minorHAnsi"/>
          <w:lang w:val="de-DE"/>
        </w:rPr>
        <w:t xml:space="preserve">in </w:t>
      </w:r>
      <w:r w:rsidR="002673E3">
        <w:rPr>
          <w:rFonts w:asciiTheme="minorHAnsi" w:hAnsiTheme="minorHAnsi"/>
          <w:lang w:val="de-DE"/>
        </w:rPr>
        <w:t xml:space="preserve">ihren raffinierten Farben </w:t>
      </w:r>
      <w:r w:rsidR="00E2359F">
        <w:rPr>
          <w:rFonts w:asciiTheme="minorHAnsi" w:hAnsiTheme="minorHAnsi"/>
          <w:lang w:val="de-DE"/>
        </w:rPr>
        <w:t xml:space="preserve">und Metallen </w:t>
      </w:r>
      <w:r w:rsidR="002673E3">
        <w:rPr>
          <w:rFonts w:asciiTheme="minorHAnsi" w:hAnsiTheme="minorHAnsi"/>
          <w:lang w:val="de-DE"/>
        </w:rPr>
        <w:t xml:space="preserve">maximal zur Geltung. Besonderer Star in diesem Jahr: die Armaturenserie Venezia, die in </w:t>
      </w:r>
      <w:r w:rsidR="00E2359F">
        <w:rPr>
          <w:rFonts w:asciiTheme="minorHAnsi" w:hAnsiTheme="minorHAnsi"/>
          <w:lang w:val="de-DE"/>
        </w:rPr>
        <w:t>zum 60. Jubiläum des Salone del Mobile in fünf neuen Farbvariationen erscheint.</w:t>
      </w:r>
    </w:p>
    <w:p w14:paraId="396A862A" w14:textId="6312CCE6" w:rsidR="009D143E" w:rsidRPr="00FE20F8" w:rsidRDefault="009D143E" w:rsidP="009D143E">
      <w:pPr>
        <w:jc w:val="both"/>
        <w:rPr>
          <w:rFonts w:asciiTheme="minorHAnsi" w:hAnsiTheme="minorHAnsi"/>
          <w:lang w:val="de-DE"/>
        </w:rPr>
      </w:pPr>
    </w:p>
    <w:p w14:paraId="0BD53A79" w14:textId="77777777" w:rsidR="00E279A2" w:rsidRPr="00FE20F8" w:rsidRDefault="00E279A2" w:rsidP="00E279A2">
      <w:pPr>
        <w:pStyle w:val="Corpodeltesto"/>
        <w:pBdr>
          <w:bottom w:val="none" w:sz="0" w:space="0" w:color="auto"/>
        </w:pBdr>
        <w:rPr>
          <w:rFonts w:asciiTheme="minorHAnsi" w:hAnsiTheme="minorHAnsi"/>
          <w:b/>
          <w:szCs w:val="24"/>
          <w:lang w:val="de-DE"/>
        </w:rPr>
      </w:pPr>
    </w:p>
    <w:p w14:paraId="24830F47" w14:textId="77777777" w:rsidR="009D143E" w:rsidRPr="00FE20F8" w:rsidRDefault="009D143E" w:rsidP="006061C2">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Neuigkeiten 2022</w:t>
      </w:r>
    </w:p>
    <w:p w14:paraId="73A2F497" w14:textId="77777777" w:rsidR="009D143E" w:rsidRPr="00FE20F8" w:rsidRDefault="009D143E" w:rsidP="009D143E">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Serie Venezia, Griffe aus Muranoglas von Venini</w:t>
      </w:r>
    </w:p>
    <w:p w14:paraId="4D8E2CB5" w14:textId="77777777" w:rsidR="009D143E" w:rsidRPr="00F6223B" w:rsidRDefault="009D143E" w:rsidP="009D143E">
      <w:pPr>
        <w:pStyle w:val="Corpodeltesto"/>
        <w:pBdr>
          <w:bottom w:val="none" w:sz="0" w:space="0" w:color="auto"/>
        </w:pBdr>
        <w:outlineLvl w:val="0"/>
        <w:rPr>
          <w:rFonts w:asciiTheme="minorHAnsi" w:hAnsiTheme="minorHAnsi"/>
          <w:b/>
          <w:szCs w:val="24"/>
          <w:lang w:val="en-US"/>
        </w:rPr>
      </w:pPr>
      <w:r w:rsidRPr="00F6223B">
        <w:rPr>
          <w:rFonts w:asciiTheme="minorHAnsi" w:hAnsiTheme="minorHAnsi"/>
          <w:b/>
          <w:szCs w:val="24"/>
          <w:lang w:val="en-US"/>
        </w:rPr>
        <w:t>Design: Matteo Thun und Antonio Rodriguez</w:t>
      </w:r>
    </w:p>
    <w:p w14:paraId="536D9547" w14:textId="77777777" w:rsidR="00EA580A" w:rsidRPr="00F6223B" w:rsidRDefault="00EA580A" w:rsidP="006061C2">
      <w:pPr>
        <w:pStyle w:val="Corpodeltesto"/>
        <w:pBdr>
          <w:bottom w:val="none" w:sz="0" w:space="0" w:color="auto"/>
        </w:pBdr>
        <w:outlineLvl w:val="0"/>
        <w:rPr>
          <w:rFonts w:asciiTheme="minorHAnsi" w:hAnsiTheme="minorHAnsi"/>
          <w:b/>
          <w:szCs w:val="24"/>
          <w:lang w:val="en-US"/>
        </w:rPr>
      </w:pPr>
    </w:p>
    <w:p w14:paraId="00A7D43D" w14:textId="62934C20" w:rsidR="00E2359F" w:rsidRDefault="009D143E" w:rsidP="009D143E">
      <w:pPr>
        <w:pStyle w:val="Corpotesto"/>
        <w:pBdr>
          <w:bottom w:val="none" w:sz="0" w:space="0" w:color="auto"/>
        </w:pBdr>
        <w:rPr>
          <w:rFonts w:asciiTheme="minorHAnsi" w:hAnsiTheme="minorHAnsi"/>
          <w:szCs w:val="24"/>
          <w:lang w:val="de-DE"/>
        </w:rPr>
      </w:pPr>
      <w:r w:rsidRPr="00FE20F8">
        <w:rPr>
          <w:rFonts w:asciiTheme="minorHAnsi" w:hAnsiTheme="minorHAnsi"/>
          <w:szCs w:val="24"/>
          <w:lang w:val="de-DE"/>
        </w:rPr>
        <w:t xml:space="preserve">Die Magie der Transparenz, taktile und farbliche Fluidität und </w:t>
      </w:r>
      <w:r w:rsidR="00E2359F">
        <w:rPr>
          <w:rFonts w:asciiTheme="minorHAnsi" w:hAnsiTheme="minorHAnsi"/>
          <w:szCs w:val="24"/>
          <w:lang w:val="de-DE"/>
        </w:rPr>
        <w:t xml:space="preserve">einzigartige </w:t>
      </w:r>
      <w:r w:rsidRPr="00FE20F8">
        <w:rPr>
          <w:rFonts w:asciiTheme="minorHAnsi" w:hAnsiTheme="minorHAnsi"/>
          <w:szCs w:val="24"/>
          <w:lang w:val="de-DE"/>
        </w:rPr>
        <w:t>Handarbeit sind die herausragenden Merkmale der neuen</w:t>
      </w:r>
      <w:r w:rsidR="00E2359F">
        <w:rPr>
          <w:rFonts w:asciiTheme="minorHAnsi" w:hAnsiTheme="minorHAnsi"/>
          <w:szCs w:val="24"/>
          <w:lang w:val="de-DE"/>
        </w:rPr>
        <w:t xml:space="preserve"> Muranoglasgriffe, die von Matteo Thun und Antonio Rodriguez in Zusammenarbeit mit Venini entworfen wurden. </w:t>
      </w:r>
    </w:p>
    <w:p w14:paraId="24B7C6DD" w14:textId="77777777" w:rsidR="00454D3B" w:rsidRPr="00FE20F8" w:rsidRDefault="00454D3B" w:rsidP="006811F0">
      <w:pPr>
        <w:pStyle w:val="Corpodeltesto"/>
        <w:pBdr>
          <w:bottom w:val="none" w:sz="0" w:space="0" w:color="auto"/>
        </w:pBdr>
        <w:rPr>
          <w:rFonts w:asciiTheme="minorHAnsi" w:hAnsiTheme="minorHAnsi"/>
          <w:szCs w:val="24"/>
          <w:lang w:val="de-DE"/>
        </w:rPr>
      </w:pPr>
    </w:p>
    <w:p w14:paraId="40261578" w14:textId="725D6EF4" w:rsidR="009D143E" w:rsidRPr="00FE20F8" w:rsidRDefault="009D143E" w:rsidP="00097F88">
      <w:pPr>
        <w:pStyle w:val="Corpotesto"/>
        <w:pBdr>
          <w:bottom w:val="none" w:sz="0" w:space="0" w:color="auto"/>
        </w:pBdr>
        <w:rPr>
          <w:rFonts w:asciiTheme="minorHAnsi" w:hAnsiTheme="minorHAnsi"/>
          <w:szCs w:val="24"/>
          <w:lang w:val="de-DE"/>
        </w:rPr>
      </w:pPr>
      <w:r w:rsidRPr="00FE20F8">
        <w:rPr>
          <w:rFonts w:asciiTheme="minorHAnsi" w:hAnsiTheme="minorHAnsi"/>
          <w:b/>
          <w:bCs/>
          <w:szCs w:val="24"/>
          <w:lang w:val="de-DE"/>
        </w:rPr>
        <w:t>Griff</w:t>
      </w:r>
      <w:r w:rsidR="00740507">
        <w:rPr>
          <w:rFonts w:asciiTheme="minorHAnsi" w:hAnsiTheme="minorHAnsi"/>
          <w:b/>
          <w:bCs/>
          <w:szCs w:val="24"/>
          <w:lang w:val="de-DE"/>
        </w:rPr>
        <w:t>e</w:t>
      </w:r>
      <w:r w:rsidR="00E2359F">
        <w:rPr>
          <w:rFonts w:asciiTheme="minorHAnsi" w:hAnsiTheme="minorHAnsi"/>
          <w:b/>
          <w:bCs/>
          <w:szCs w:val="24"/>
          <w:lang w:val="de-DE"/>
        </w:rPr>
        <w:t xml:space="preserve"> </w:t>
      </w:r>
      <w:r w:rsidRPr="00FE20F8">
        <w:rPr>
          <w:rFonts w:asciiTheme="minorHAnsi" w:hAnsiTheme="minorHAnsi"/>
          <w:b/>
          <w:bCs/>
          <w:szCs w:val="24"/>
          <w:lang w:val="de-DE"/>
        </w:rPr>
        <w:t>und Fadenglasgriffe</w:t>
      </w:r>
      <w:r w:rsidR="00E2359F">
        <w:rPr>
          <w:rFonts w:asciiTheme="minorHAnsi" w:hAnsiTheme="minorHAnsi"/>
          <w:b/>
          <w:bCs/>
          <w:szCs w:val="24"/>
          <w:lang w:val="de-DE"/>
        </w:rPr>
        <w:t xml:space="preserve"> </w:t>
      </w:r>
      <w:r w:rsidR="00097F88">
        <w:rPr>
          <w:rFonts w:asciiTheme="minorHAnsi" w:hAnsiTheme="minorHAnsi"/>
          <w:b/>
          <w:bCs/>
          <w:szCs w:val="24"/>
          <w:lang w:val="de-DE"/>
        </w:rPr>
        <w:t xml:space="preserve">bilden die zwei Produktfamilien der Kollektion. </w:t>
      </w:r>
      <w:r w:rsidRPr="00FE20F8">
        <w:rPr>
          <w:rFonts w:asciiTheme="minorHAnsi" w:hAnsiTheme="minorHAnsi"/>
          <w:szCs w:val="24"/>
          <w:lang w:val="de-DE"/>
        </w:rPr>
        <w:t>Bei beiden kommen besonder</w:t>
      </w:r>
      <w:r w:rsidR="00097F88">
        <w:rPr>
          <w:rFonts w:asciiTheme="minorHAnsi" w:hAnsiTheme="minorHAnsi"/>
          <w:szCs w:val="24"/>
          <w:lang w:val="de-DE"/>
        </w:rPr>
        <w:t>s tradierte</w:t>
      </w:r>
      <w:r w:rsidRPr="00FE20F8">
        <w:rPr>
          <w:rFonts w:asciiTheme="minorHAnsi" w:hAnsiTheme="minorHAnsi"/>
          <w:szCs w:val="24"/>
          <w:lang w:val="de-DE"/>
        </w:rPr>
        <w:t xml:space="preserve"> Techniken der </w:t>
      </w:r>
      <w:r w:rsidR="00030E3F" w:rsidRPr="00FE20F8">
        <w:rPr>
          <w:rFonts w:asciiTheme="minorHAnsi" w:hAnsiTheme="minorHAnsi"/>
          <w:szCs w:val="24"/>
          <w:lang w:val="de-DE"/>
        </w:rPr>
        <w:t>Muranoglas</w:t>
      </w:r>
      <w:r w:rsidR="00030E3F">
        <w:rPr>
          <w:rFonts w:asciiTheme="minorHAnsi" w:hAnsiTheme="minorHAnsi"/>
          <w:szCs w:val="24"/>
          <w:lang w:val="de-DE"/>
        </w:rPr>
        <w:t>-</w:t>
      </w:r>
      <w:r w:rsidR="00030E3F" w:rsidRPr="00FE20F8">
        <w:rPr>
          <w:rFonts w:asciiTheme="minorHAnsi" w:hAnsiTheme="minorHAnsi"/>
          <w:szCs w:val="24"/>
          <w:lang w:val="de-DE"/>
        </w:rPr>
        <w:t>Herstellung</w:t>
      </w:r>
      <w:r w:rsidRPr="00FE20F8">
        <w:rPr>
          <w:rFonts w:asciiTheme="minorHAnsi" w:hAnsiTheme="minorHAnsi"/>
          <w:szCs w:val="24"/>
          <w:lang w:val="de-DE"/>
        </w:rPr>
        <w:t xml:space="preserve"> zur Anwendung, die</w:t>
      </w:r>
      <w:r w:rsidR="00F248FD">
        <w:rPr>
          <w:rFonts w:asciiTheme="minorHAnsi" w:hAnsiTheme="minorHAnsi"/>
          <w:szCs w:val="24"/>
          <w:lang w:val="de-DE"/>
        </w:rPr>
        <w:t xml:space="preserve"> </w:t>
      </w:r>
      <w:r w:rsidRPr="00FE20F8">
        <w:rPr>
          <w:rFonts w:asciiTheme="minorHAnsi" w:hAnsiTheme="minorHAnsi"/>
          <w:szCs w:val="24"/>
          <w:lang w:val="de-DE"/>
        </w:rPr>
        <w:t>Venini seit jeher mit unübertroffener Meisterhaftigkeit beherrscht. Das Ergebnis sind einzigartige</w:t>
      </w:r>
      <w:r w:rsidR="00097F88">
        <w:rPr>
          <w:rFonts w:asciiTheme="minorHAnsi" w:hAnsiTheme="minorHAnsi"/>
          <w:szCs w:val="24"/>
          <w:lang w:val="de-DE"/>
        </w:rPr>
        <w:t xml:space="preserve"> handgefertigte</w:t>
      </w:r>
      <w:r w:rsidRPr="00FE20F8">
        <w:rPr>
          <w:rFonts w:asciiTheme="minorHAnsi" w:hAnsiTheme="minorHAnsi"/>
          <w:szCs w:val="24"/>
          <w:lang w:val="de-DE"/>
        </w:rPr>
        <w:t xml:space="preserve"> Stücke </w:t>
      </w:r>
      <w:r w:rsidR="00097F88">
        <w:rPr>
          <w:rFonts w:asciiTheme="minorHAnsi" w:hAnsiTheme="minorHAnsi"/>
          <w:szCs w:val="24"/>
          <w:lang w:val="de-DE"/>
        </w:rPr>
        <w:t xml:space="preserve">von hoher </w:t>
      </w:r>
      <w:r w:rsidRPr="00FE20F8">
        <w:rPr>
          <w:rFonts w:asciiTheme="minorHAnsi" w:hAnsiTheme="minorHAnsi"/>
          <w:szCs w:val="24"/>
          <w:lang w:val="de-DE"/>
        </w:rPr>
        <w:t>Qualität und Schönheit</w:t>
      </w:r>
      <w:r w:rsidR="00097F88">
        <w:rPr>
          <w:rFonts w:asciiTheme="minorHAnsi" w:hAnsiTheme="minorHAnsi"/>
          <w:szCs w:val="24"/>
          <w:lang w:val="de-DE"/>
        </w:rPr>
        <w:t xml:space="preserve">, die </w:t>
      </w:r>
      <w:r w:rsidRPr="00FE20F8">
        <w:rPr>
          <w:rFonts w:asciiTheme="minorHAnsi" w:hAnsiTheme="minorHAnsi"/>
          <w:szCs w:val="24"/>
          <w:lang w:val="de-DE"/>
        </w:rPr>
        <w:t>eine starke visuelle und emotionale Wirkung</w:t>
      </w:r>
      <w:r w:rsidR="00097F88">
        <w:rPr>
          <w:rFonts w:asciiTheme="minorHAnsi" w:hAnsiTheme="minorHAnsi"/>
          <w:szCs w:val="24"/>
          <w:lang w:val="de-DE"/>
        </w:rPr>
        <w:t xml:space="preserve"> vermitteln.</w:t>
      </w:r>
    </w:p>
    <w:p w14:paraId="3F65F086" w14:textId="77777777" w:rsidR="00C845AF" w:rsidRPr="00FE20F8" w:rsidRDefault="00C845AF" w:rsidP="00C06DAE">
      <w:pPr>
        <w:pStyle w:val="Corpodeltesto"/>
        <w:pBdr>
          <w:bottom w:val="none" w:sz="0" w:space="0" w:color="auto"/>
        </w:pBdr>
        <w:jc w:val="left"/>
        <w:rPr>
          <w:rFonts w:asciiTheme="minorHAnsi" w:hAnsiTheme="minorHAnsi"/>
          <w:szCs w:val="24"/>
          <w:lang w:val="de-DE"/>
        </w:rPr>
      </w:pPr>
    </w:p>
    <w:p w14:paraId="435EF697" w14:textId="31C0C509" w:rsidR="00D2759E" w:rsidRPr="00E12E9F" w:rsidRDefault="009D143E" w:rsidP="00E12E9F">
      <w:pPr>
        <w:pStyle w:val="Corpotesto"/>
        <w:pBdr>
          <w:bottom w:val="none" w:sz="0" w:space="0" w:color="auto"/>
        </w:pBdr>
        <w:jc w:val="left"/>
        <w:rPr>
          <w:rFonts w:asciiTheme="minorHAnsi" w:hAnsiTheme="minorHAnsi" w:cs="Arial"/>
          <w:color w:val="272626"/>
          <w:szCs w:val="24"/>
          <w:shd w:val="clear" w:color="auto" w:fill="FFFFFF"/>
          <w:lang w:val="de-DE"/>
        </w:rPr>
      </w:pPr>
      <w:r w:rsidRPr="00FE20F8">
        <w:rPr>
          <w:rFonts w:asciiTheme="minorHAnsi" w:hAnsiTheme="minorHAnsi" w:cs="Arial"/>
          <w:color w:val="272626"/>
          <w:szCs w:val="24"/>
          <w:shd w:val="clear" w:color="auto" w:fill="FFFFFF"/>
          <w:lang w:val="de-DE"/>
        </w:rPr>
        <w:t xml:space="preserve">Die </w:t>
      </w:r>
      <w:r w:rsidRPr="00FE20F8">
        <w:rPr>
          <w:rFonts w:asciiTheme="minorHAnsi" w:hAnsiTheme="minorHAnsi" w:cs="Arial"/>
          <w:b/>
          <w:bCs/>
          <w:color w:val="272626"/>
          <w:szCs w:val="24"/>
          <w:shd w:val="clear" w:color="auto" w:fill="FFFFFF"/>
          <w:lang w:val="de-DE"/>
        </w:rPr>
        <w:t>zweifarbigen Griffe</w:t>
      </w:r>
      <w:r w:rsidRPr="00FE20F8">
        <w:rPr>
          <w:rFonts w:asciiTheme="minorHAnsi" w:hAnsiTheme="minorHAnsi" w:cs="Arial"/>
          <w:color w:val="272626"/>
          <w:szCs w:val="24"/>
          <w:shd w:val="clear" w:color="auto" w:fill="FFFFFF"/>
          <w:lang w:val="de-DE"/>
        </w:rPr>
        <w:t xml:space="preserve"> </w:t>
      </w:r>
      <w:r w:rsidR="00097F88">
        <w:rPr>
          <w:rFonts w:asciiTheme="minorHAnsi" w:hAnsiTheme="minorHAnsi" w:cs="Arial"/>
          <w:color w:val="272626"/>
          <w:szCs w:val="24"/>
          <w:shd w:val="clear" w:color="auto" w:fill="FFFFFF"/>
          <w:lang w:val="de-DE"/>
        </w:rPr>
        <w:t>zeichnet eine</w:t>
      </w:r>
      <w:r w:rsidRPr="00FE20F8">
        <w:rPr>
          <w:rFonts w:asciiTheme="minorHAnsi" w:hAnsiTheme="minorHAnsi" w:cs="Arial"/>
          <w:color w:val="272626"/>
          <w:szCs w:val="24"/>
          <w:shd w:val="clear" w:color="auto" w:fill="FFFFFF"/>
          <w:lang w:val="de-DE"/>
        </w:rPr>
        <w:t xml:space="preserve"> zylindrische Form mit sauber und kontinuierliche abgerundeten Kanten</w:t>
      </w:r>
      <w:r w:rsidR="00097F88">
        <w:rPr>
          <w:rFonts w:asciiTheme="minorHAnsi" w:hAnsiTheme="minorHAnsi" w:cs="Arial"/>
          <w:color w:val="272626"/>
          <w:szCs w:val="24"/>
          <w:shd w:val="clear" w:color="auto" w:fill="FFFFFF"/>
          <w:lang w:val="de-DE"/>
        </w:rPr>
        <w:t xml:space="preserve"> aus</w:t>
      </w:r>
      <w:r w:rsidRPr="00FE20F8">
        <w:rPr>
          <w:rFonts w:asciiTheme="minorHAnsi" w:hAnsiTheme="minorHAnsi" w:cs="Arial"/>
          <w:color w:val="272626"/>
          <w:szCs w:val="24"/>
          <w:shd w:val="clear" w:color="auto" w:fill="FFFFFF"/>
          <w:lang w:val="de-DE"/>
        </w:rPr>
        <w:t>, die den fließenden Effekt der Farbkombinationen – Aquamarin/Grün, Amethyst/Bernstein, Rot/Bernstein – zum absoluten Protagonisten macht.</w:t>
      </w:r>
    </w:p>
    <w:p w14:paraId="61FA4DF9" w14:textId="77777777" w:rsidR="009D143E" w:rsidRPr="00FE20F8" w:rsidRDefault="009D143E" w:rsidP="009D143E">
      <w:pPr>
        <w:pStyle w:val="Corpotesto"/>
        <w:pBdr>
          <w:bottom w:val="none" w:sz="0" w:space="0" w:color="auto"/>
        </w:pBdr>
        <w:jc w:val="left"/>
        <w:rPr>
          <w:rFonts w:ascii="Cambria" w:hAnsi="Cambria"/>
          <w:b/>
          <w:sz w:val="28"/>
          <w:szCs w:val="28"/>
          <w:lang w:val="de-DE"/>
        </w:rPr>
      </w:pPr>
    </w:p>
    <w:p w14:paraId="1D372664" w14:textId="3842E4E4" w:rsidR="009D143E" w:rsidRPr="00740507" w:rsidRDefault="009D143E" w:rsidP="00740507">
      <w:pPr>
        <w:pStyle w:val="Corpotesto"/>
        <w:pBdr>
          <w:bottom w:val="none" w:sz="0" w:space="0" w:color="auto"/>
        </w:pBdr>
        <w:jc w:val="left"/>
        <w:rPr>
          <w:rFonts w:asciiTheme="minorHAnsi" w:hAnsiTheme="minorHAnsi" w:cs="Arial"/>
          <w:color w:val="272626"/>
          <w:shd w:val="clear" w:color="auto" w:fill="FFFFFF"/>
          <w:lang w:val="de-DE"/>
        </w:rPr>
      </w:pPr>
      <w:r w:rsidRPr="00FE20F8">
        <w:rPr>
          <w:rFonts w:asciiTheme="minorHAnsi" w:hAnsiTheme="minorHAnsi" w:cs="Arial"/>
          <w:color w:val="272626"/>
          <w:szCs w:val="24"/>
          <w:shd w:val="clear" w:color="auto" w:fill="FFFFFF"/>
          <w:lang w:val="de-DE"/>
        </w:rPr>
        <w:t xml:space="preserve">Die </w:t>
      </w:r>
      <w:r w:rsidRPr="00740507">
        <w:rPr>
          <w:rFonts w:asciiTheme="minorHAnsi" w:hAnsiTheme="minorHAnsi" w:cs="Arial"/>
          <w:color w:val="272626"/>
          <w:shd w:val="clear" w:color="auto" w:fill="FFFFFF"/>
          <w:lang w:val="de-DE"/>
        </w:rPr>
        <w:t>Fadenglasgriffe</w:t>
      </w:r>
      <w:r w:rsidRPr="00FE20F8">
        <w:rPr>
          <w:rFonts w:asciiTheme="minorHAnsi" w:hAnsiTheme="minorHAnsi" w:cs="Arial"/>
          <w:color w:val="272626"/>
          <w:szCs w:val="24"/>
          <w:shd w:val="clear" w:color="auto" w:fill="FFFFFF"/>
          <w:lang w:val="de-DE"/>
        </w:rPr>
        <w:t xml:space="preserve"> in weißer und schwarzer Ausführung haben eine weich</w:t>
      </w:r>
      <w:r w:rsidR="00DC4A10">
        <w:rPr>
          <w:rFonts w:asciiTheme="minorHAnsi" w:hAnsiTheme="minorHAnsi" w:cs="Arial"/>
          <w:color w:val="272626"/>
          <w:szCs w:val="24"/>
          <w:shd w:val="clear" w:color="auto" w:fill="FFFFFF"/>
          <w:lang w:val="de-DE"/>
        </w:rPr>
        <w:t>e Haptik und ovale</w:t>
      </w:r>
      <w:r w:rsidR="00DC4A10" w:rsidRPr="00FE20F8">
        <w:rPr>
          <w:rFonts w:asciiTheme="minorHAnsi" w:hAnsiTheme="minorHAnsi" w:cs="Arial"/>
          <w:color w:val="272626"/>
          <w:szCs w:val="24"/>
          <w:shd w:val="clear" w:color="auto" w:fill="FFFFFF"/>
          <w:lang w:val="de-DE"/>
        </w:rPr>
        <w:t xml:space="preserve"> </w:t>
      </w:r>
      <w:r w:rsidRPr="00FE20F8">
        <w:rPr>
          <w:rFonts w:asciiTheme="minorHAnsi" w:hAnsiTheme="minorHAnsi" w:cs="Arial"/>
          <w:color w:val="272626"/>
          <w:szCs w:val="24"/>
          <w:shd w:val="clear" w:color="auto" w:fill="FFFFFF"/>
          <w:lang w:val="de-DE"/>
        </w:rPr>
        <w:t>Form.</w:t>
      </w:r>
      <w:r w:rsidR="00DC4A10">
        <w:rPr>
          <w:rFonts w:asciiTheme="minorHAnsi" w:hAnsiTheme="minorHAnsi" w:cs="Arial"/>
          <w:color w:val="272626"/>
          <w:szCs w:val="24"/>
          <w:shd w:val="clear" w:color="auto" w:fill="FFFFFF"/>
          <w:lang w:val="de-DE"/>
        </w:rPr>
        <w:t xml:space="preserve"> </w:t>
      </w:r>
      <w:r w:rsidRPr="00740507">
        <w:rPr>
          <w:rFonts w:asciiTheme="minorHAnsi" w:hAnsiTheme="minorHAnsi" w:cs="Arial"/>
          <w:color w:val="272626"/>
          <w:szCs w:val="24"/>
          <w:shd w:val="clear" w:color="auto" w:fill="FFFFFF"/>
          <w:lang w:val="de-DE"/>
        </w:rPr>
        <w:t>Fadenglas in seinen zahlreichen Varianten bringt eine der elegantesten dekorativen Techniken zum Ausdruck. Im 16. Jahrhundert</w:t>
      </w:r>
      <w:r w:rsidR="00DC4A10">
        <w:rPr>
          <w:rFonts w:asciiTheme="minorHAnsi" w:hAnsiTheme="minorHAnsi" w:cs="Arial"/>
          <w:color w:val="272626"/>
          <w:szCs w:val="24"/>
          <w:shd w:val="clear" w:color="auto" w:fill="FFFFFF"/>
          <w:lang w:val="de-DE"/>
        </w:rPr>
        <w:t xml:space="preserve"> – </w:t>
      </w:r>
      <w:r w:rsidRPr="00740507">
        <w:rPr>
          <w:rFonts w:asciiTheme="minorHAnsi" w:hAnsiTheme="minorHAnsi" w:cs="Arial"/>
          <w:color w:val="272626"/>
          <w:szCs w:val="24"/>
          <w:shd w:val="clear" w:color="auto" w:fill="FFFFFF"/>
          <w:lang w:val="de-DE"/>
        </w:rPr>
        <w:t xml:space="preserve"> von den Glasmeistern in Murano entwickelt </w:t>
      </w:r>
      <w:r w:rsidR="00DC4A10">
        <w:rPr>
          <w:rFonts w:asciiTheme="minorHAnsi" w:hAnsiTheme="minorHAnsi" w:cs="Arial"/>
          <w:color w:val="272626"/>
          <w:szCs w:val="24"/>
          <w:shd w:val="clear" w:color="auto" w:fill="FFFFFF"/>
          <w:lang w:val="de-DE"/>
        </w:rPr>
        <w:t xml:space="preserve">– </w:t>
      </w:r>
      <w:r w:rsidRPr="00740507">
        <w:rPr>
          <w:rFonts w:asciiTheme="minorHAnsi" w:hAnsiTheme="minorHAnsi" w:cs="Arial"/>
          <w:color w:val="272626"/>
          <w:szCs w:val="24"/>
          <w:shd w:val="clear" w:color="auto" w:fill="FFFFFF"/>
          <w:lang w:val="de-DE"/>
        </w:rPr>
        <w:t>wurde es von den Venezianern in ganz Europa exportiert.</w:t>
      </w:r>
    </w:p>
    <w:p w14:paraId="63190801" w14:textId="5DA79488" w:rsidR="00E64C04" w:rsidRPr="00FE20F8" w:rsidRDefault="00E64C04" w:rsidP="009D143E">
      <w:pPr>
        <w:pStyle w:val="NormaleWeb"/>
        <w:shd w:val="clear" w:color="auto" w:fill="FFFFFF"/>
        <w:spacing w:before="0" w:beforeAutospacing="0" w:after="450" w:afterAutospacing="0"/>
        <w:rPr>
          <w:rFonts w:asciiTheme="minorHAnsi" w:eastAsia="Times New Roman" w:hAnsiTheme="minorHAnsi" w:cs="Arial"/>
          <w:color w:val="272626"/>
          <w:sz w:val="24"/>
          <w:szCs w:val="24"/>
          <w:shd w:val="clear" w:color="auto" w:fill="FFFFFF"/>
          <w:lang w:val="de-DE"/>
        </w:rPr>
      </w:pPr>
    </w:p>
    <w:p w14:paraId="23C3865C" w14:textId="77777777" w:rsidR="00E64C04" w:rsidRPr="00FE20F8" w:rsidRDefault="00E64C04" w:rsidP="009D143E">
      <w:pPr>
        <w:pStyle w:val="NormaleWeb"/>
        <w:shd w:val="clear" w:color="auto" w:fill="FFFFFF"/>
        <w:spacing w:before="0" w:beforeAutospacing="0" w:after="450" w:afterAutospacing="0"/>
        <w:rPr>
          <w:rFonts w:asciiTheme="minorHAnsi" w:eastAsia="Times New Roman" w:hAnsiTheme="minorHAnsi" w:cs="Arial"/>
          <w:color w:val="272626"/>
          <w:sz w:val="24"/>
          <w:szCs w:val="24"/>
          <w:shd w:val="clear" w:color="auto" w:fill="FFFFFF"/>
          <w:lang w:val="de-DE"/>
        </w:rPr>
      </w:pPr>
    </w:p>
    <w:p w14:paraId="6B78ADE9" w14:textId="77777777" w:rsidR="0007061B" w:rsidRDefault="0007061B" w:rsidP="00E12E9F">
      <w:pPr>
        <w:pStyle w:val="NormaleWeb"/>
        <w:shd w:val="clear" w:color="auto" w:fill="FFFFFF"/>
        <w:spacing w:before="0" w:beforeAutospacing="0" w:after="450" w:afterAutospacing="0"/>
        <w:rPr>
          <w:rFonts w:asciiTheme="minorHAnsi" w:eastAsia="Times New Roman" w:hAnsiTheme="minorHAnsi" w:cs="Arial"/>
          <w:color w:val="272626"/>
          <w:sz w:val="24"/>
          <w:szCs w:val="24"/>
          <w:shd w:val="clear" w:color="auto" w:fill="FFFFFF"/>
          <w:lang w:val="de-DE"/>
        </w:rPr>
      </w:pPr>
    </w:p>
    <w:p w14:paraId="262A52F4" w14:textId="77777777" w:rsidR="0007061B" w:rsidRDefault="0007061B" w:rsidP="00E12E9F">
      <w:pPr>
        <w:pStyle w:val="NormaleWeb"/>
        <w:shd w:val="clear" w:color="auto" w:fill="FFFFFF"/>
        <w:spacing w:before="0" w:beforeAutospacing="0" w:after="450" w:afterAutospacing="0"/>
        <w:rPr>
          <w:rFonts w:asciiTheme="minorHAnsi" w:eastAsia="Times New Roman" w:hAnsiTheme="minorHAnsi" w:cs="Arial"/>
          <w:color w:val="272626"/>
          <w:sz w:val="24"/>
          <w:szCs w:val="24"/>
          <w:shd w:val="clear" w:color="auto" w:fill="FFFFFF"/>
          <w:lang w:val="de-DE"/>
        </w:rPr>
      </w:pPr>
    </w:p>
    <w:p w14:paraId="4B9FB344" w14:textId="7953D152" w:rsidR="00E64C04" w:rsidRPr="00E12E9F" w:rsidRDefault="009D143E" w:rsidP="00E12E9F">
      <w:pPr>
        <w:pStyle w:val="NormaleWeb"/>
        <w:shd w:val="clear" w:color="auto" w:fill="FFFFFF"/>
        <w:spacing w:before="0" w:beforeAutospacing="0" w:after="450" w:afterAutospacing="0"/>
        <w:rPr>
          <w:rFonts w:asciiTheme="minorHAnsi" w:eastAsia="Times New Roman" w:hAnsiTheme="minorHAnsi" w:cs="Arial"/>
          <w:color w:val="272626"/>
          <w:sz w:val="24"/>
          <w:szCs w:val="24"/>
          <w:shd w:val="clear" w:color="auto" w:fill="FFFFFF"/>
          <w:lang w:val="de-DE"/>
        </w:rPr>
      </w:pPr>
      <w:r w:rsidRPr="00FE20F8">
        <w:rPr>
          <w:rFonts w:asciiTheme="minorHAnsi" w:eastAsia="Times New Roman" w:hAnsiTheme="minorHAnsi" w:cs="Arial"/>
          <w:color w:val="272626"/>
          <w:sz w:val="24"/>
          <w:szCs w:val="24"/>
          <w:shd w:val="clear" w:color="auto" w:fill="FFFFFF"/>
          <w:lang w:val="de-DE"/>
        </w:rPr>
        <w:t xml:space="preserve">Bei seiner Herstellung werden </w:t>
      </w:r>
      <w:r w:rsidR="00DC4A10" w:rsidRPr="00FE20F8">
        <w:rPr>
          <w:rFonts w:asciiTheme="minorHAnsi" w:eastAsia="Times New Roman" w:hAnsiTheme="minorHAnsi" w:cs="Arial"/>
          <w:color w:val="272626"/>
          <w:sz w:val="24"/>
          <w:szCs w:val="24"/>
          <w:shd w:val="clear" w:color="auto" w:fill="FFFFFF"/>
          <w:lang w:val="de-DE"/>
        </w:rPr>
        <w:t>transparente Glasstäbe</w:t>
      </w:r>
      <w:r w:rsidRPr="00FE20F8">
        <w:rPr>
          <w:rFonts w:asciiTheme="minorHAnsi" w:eastAsia="Times New Roman" w:hAnsiTheme="minorHAnsi" w:cs="Arial"/>
          <w:color w:val="272626"/>
          <w:sz w:val="24"/>
          <w:szCs w:val="24"/>
          <w:shd w:val="clear" w:color="auto" w:fill="FFFFFF"/>
          <w:lang w:val="de-DE"/>
        </w:rPr>
        <w:t xml:space="preserve"> mit in ihrem Inneren geraden oder verschlungenen Glasfäden verschmolzen</w:t>
      </w:r>
      <w:r w:rsidR="00DC4A10">
        <w:rPr>
          <w:rFonts w:asciiTheme="minorHAnsi" w:eastAsia="Times New Roman" w:hAnsiTheme="minorHAnsi" w:cs="Arial"/>
          <w:color w:val="272626"/>
          <w:sz w:val="24"/>
          <w:szCs w:val="24"/>
          <w:shd w:val="clear" w:color="auto" w:fill="FFFFFF"/>
          <w:lang w:val="de-DE"/>
        </w:rPr>
        <w:t>,</w:t>
      </w:r>
      <w:r w:rsidRPr="00FE20F8">
        <w:rPr>
          <w:rFonts w:asciiTheme="minorHAnsi" w:eastAsia="Times New Roman" w:hAnsiTheme="minorHAnsi" w:cs="Arial"/>
          <w:color w:val="272626"/>
          <w:sz w:val="24"/>
          <w:szCs w:val="24"/>
          <w:shd w:val="clear" w:color="auto" w:fill="FFFFFF"/>
          <w:lang w:val="de-DE"/>
        </w:rPr>
        <w:t xml:space="preserve"> wodurch ein zarter Spitzeneffekt im Glas entsteht.</w:t>
      </w:r>
    </w:p>
    <w:p w14:paraId="48AD19C9"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Neuigkeiten 2022</w:t>
      </w:r>
    </w:p>
    <w:p w14:paraId="1D3EC8C0"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Serie Venezia, geschliffene und facettierte Glasgriffe</w:t>
      </w:r>
    </w:p>
    <w:p w14:paraId="0CA83A1B" w14:textId="77777777" w:rsidR="00E64C04" w:rsidRPr="00F6223B" w:rsidRDefault="00E64C04" w:rsidP="00E64C04">
      <w:pPr>
        <w:pStyle w:val="Corpodeltesto"/>
        <w:pBdr>
          <w:bottom w:val="none" w:sz="0" w:space="0" w:color="auto"/>
        </w:pBdr>
        <w:outlineLvl w:val="0"/>
        <w:rPr>
          <w:rFonts w:asciiTheme="minorHAnsi" w:hAnsiTheme="minorHAnsi"/>
          <w:b/>
          <w:szCs w:val="24"/>
          <w:lang w:val="en-US"/>
        </w:rPr>
      </w:pPr>
      <w:r w:rsidRPr="00F6223B">
        <w:rPr>
          <w:rFonts w:asciiTheme="minorHAnsi" w:hAnsiTheme="minorHAnsi"/>
          <w:b/>
          <w:szCs w:val="24"/>
          <w:lang w:val="en-US"/>
        </w:rPr>
        <w:t>Design: Matteo Thun und Antonio Rodriguez</w:t>
      </w:r>
    </w:p>
    <w:p w14:paraId="1CE7EA61" w14:textId="77777777" w:rsidR="00147020" w:rsidRPr="00F6223B" w:rsidRDefault="00147020" w:rsidP="006061C2">
      <w:pPr>
        <w:pStyle w:val="Corpodeltesto"/>
        <w:pBdr>
          <w:bottom w:val="none" w:sz="0" w:space="0" w:color="auto"/>
        </w:pBdr>
        <w:outlineLvl w:val="0"/>
        <w:rPr>
          <w:rFonts w:asciiTheme="minorHAnsi" w:hAnsiTheme="minorHAnsi"/>
          <w:b/>
          <w:szCs w:val="24"/>
          <w:lang w:val="en-US"/>
        </w:rPr>
      </w:pPr>
    </w:p>
    <w:p w14:paraId="6DEB73C9" w14:textId="474060DA" w:rsidR="00E64C04" w:rsidRPr="00FE20F8" w:rsidRDefault="00E64C04" w:rsidP="00E64C04">
      <w:pPr>
        <w:pStyle w:val="Corpotesto"/>
        <w:pBdr>
          <w:bottom w:val="none" w:sz="0" w:space="0" w:color="auto"/>
        </w:pBdr>
        <w:rPr>
          <w:rFonts w:asciiTheme="minorHAnsi" w:hAnsiTheme="minorHAnsi" w:cs="Arial"/>
          <w:color w:val="272626"/>
          <w:szCs w:val="24"/>
          <w:shd w:val="clear" w:color="auto" w:fill="FFFFFF"/>
          <w:lang w:val="de-DE"/>
        </w:rPr>
      </w:pPr>
      <w:r w:rsidRPr="00FE20F8">
        <w:rPr>
          <w:rFonts w:asciiTheme="minorHAnsi" w:hAnsiTheme="minorHAnsi" w:cs="Arial"/>
          <w:color w:val="272626"/>
          <w:szCs w:val="24"/>
          <w:shd w:val="clear" w:color="auto" w:fill="FFFFFF"/>
          <w:lang w:val="de-DE"/>
        </w:rPr>
        <w:t xml:space="preserve">Glas ist auch der Protagonist der geschliffenen und facettierten zylindrischen Modelle mit ihrem zugleich klassischen und zeitgenössischen Aussehen. Sie werden transparent oder matt in </w:t>
      </w:r>
      <w:r w:rsidR="0074222C">
        <w:rPr>
          <w:rFonts w:asciiTheme="minorHAnsi" w:hAnsiTheme="minorHAnsi" w:cs="Arial"/>
          <w:color w:val="272626"/>
          <w:szCs w:val="24"/>
          <w:shd w:val="clear" w:color="auto" w:fill="FFFFFF"/>
          <w:lang w:val="de-DE"/>
        </w:rPr>
        <w:t>H</w:t>
      </w:r>
      <w:r w:rsidRPr="00FE20F8">
        <w:rPr>
          <w:rFonts w:asciiTheme="minorHAnsi" w:hAnsiTheme="minorHAnsi" w:cs="Arial"/>
          <w:color w:val="272626"/>
          <w:szCs w:val="24"/>
          <w:shd w:val="clear" w:color="auto" w:fill="FFFFFF"/>
          <w:lang w:val="de-DE"/>
        </w:rPr>
        <w:t xml:space="preserve">ellblau, </w:t>
      </w:r>
      <w:r w:rsidR="0074222C">
        <w:rPr>
          <w:rFonts w:asciiTheme="minorHAnsi" w:hAnsiTheme="minorHAnsi" w:cs="Arial"/>
          <w:color w:val="272626"/>
          <w:szCs w:val="24"/>
          <w:shd w:val="clear" w:color="auto" w:fill="FFFFFF"/>
          <w:lang w:val="de-DE"/>
        </w:rPr>
        <w:t>W</w:t>
      </w:r>
      <w:r w:rsidRPr="00FE20F8">
        <w:rPr>
          <w:rFonts w:asciiTheme="minorHAnsi" w:hAnsiTheme="minorHAnsi" w:cs="Arial"/>
          <w:color w:val="272626"/>
          <w:szCs w:val="24"/>
          <w:shd w:val="clear" w:color="auto" w:fill="FFFFFF"/>
          <w:lang w:val="de-DE"/>
        </w:rPr>
        <w:t xml:space="preserve">eiß und bernsteinfarbig hergestellt. Die bündig mit dem Glaskörper abschließende Metallbasis nimmt die facettierte Struktur übergangslos auf. </w:t>
      </w:r>
    </w:p>
    <w:p w14:paraId="33C304F1" w14:textId="77777777" w:rsidR="00E64C04" w:rsidRPr="00FE20F8" w:rsidRDefault="00E64C04" w:rsidP="00E64C04">
      <w:pPr>
        <w:pStyle w:val="Corpodeltesto"/>
        <w:pBdr>
          <w:bottom w:val="none" w:sz="0" w:space="0" w:color="auto"/>
        </w:pBdr>
        <w:rPr>
          <w:rFonts w:asciiTheme="minorHAnsi" w:hAnsiTheme="minorHAnsi"/>
          <w:b/>
          <w:szCs w:val="24"/>
          <w:lang w:val="de-DE"/>
        </w:rPr>
      </w:pPr>
    </w:p>
    <w:p w14:paraId="5BA171FB"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Neuigkeiten 2022</w:t>
      </w:r>
    </w:p>
    <w:p w14:paraId="0897DA5A"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 xml:space="preserve">Serie Venezia, Marmorgriffe </w:t>
      </w:r>
    </w:p>
    <w:p w14:paraId="44A05788"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Design: Matteo Thun und Antonio Rodriguez</w:t>
      </w:r>
    </w:p>
    <w:p w14:paraId="61B12A3F" w14:textId="77777777" w:rsidR="001E4FC8" w:rsidRPr="00FE20F8" w:rsidRDefault="001E4FC8" w:rsidP="00E279A2">
      <w:pPr>
        <w:pStyle w:val="Corpodeltesto"/>
        <w:pBdr>
          <w:bottom w:val="none" w:sz="0" w:space="0" w:color="auto"/>
        </w:pBdr>
        <w:rPr>
          <w:rFonts w:asciiTheme="minorHAnsi" w:hAnsiTheme="minorHAnsi"/>
          <w:szCs w:val="24"/>
          <w:lang w:val="de-DE"/>
        </w:rPr>
      </w:pPr>
    </w:p>
    <w:p w14:paraId="1B1F61CB" w14:textId="00B6791E" w:rsidR="00401BF2" w:rsidRPr="00E12E9F" w:rsidRDefault="00E64C04" w:rsidP="00E12E9F">
      <w:pPr>
        <w:pStyle w:val="Corpotesto"/>
        <w:pBdr>
          <w:bottom w:val="none" w:sz="0" w:space="0" w:color="auto"/>
        </w:pBdr>
        <w:rPr>
          <w:rFonts w:ascii="Cambria" w:eastAsia="Cambria" w:hAnsi="Cambria"/>
          <w:sz w:val="28"/>
          <w:szCs w:val="28"/>
          <w:lang w:val="de-DE"/>
        </w:rPr>
      </w:pPr>
      <w:r w:rsidRPr="00FE20F8">
        <w:rPr>
          <w:rFonts w:asciiTheme="minorHAnsi" w:hAnsiTheme="minorHAnsi" w:cs="Arial"/>
          <w:color w:val="272626"/>
          <w:szCs w:val="24"/>
          <w:shd w:val="clear" w:color="auto" w:fill="FFFFFF"/>
          <w:lang w:val="de-DE"/>
        </w:rPr>
        <w:t xml:space="preserve">Die neuen Griffe aus schwarzem und weißem Marmor, dem klassischen Material der höfischen Architektur, sind kleine Totems von raffinierter Schönheit, die das Licht auf unterschiedliche Weise reflektieren. </w:t>
      </w:r>
      <w:r w:rsidR="00030E3F">
        <w:rPr>
          <w:rFonts w:asciiTheme="minorHAnsi" w:hAnsiTheme="minorHAnsi" w:cs="Arial"/>
          <w:color w:val="272626"/>
          <w:szCs w:val="24"/>
          <w:shd w:val="clear" w:color="auto" w:fill="FFFFFF"/>
          <w:lang w:val="de-DE"/>
        </w:rPr>
        <w:t>Der</w:t>
      </w:r>
      <w:r w:rsidR="00030E3F" w:rsidRPr="00FE20F8">
        <w:rPr>
          <w:rFonts w:asciiTheme="minorHAnsi" w:hAnsiTheme="minorHAnsi" w:cs="Arial"/>
          <w:color w:val="272626"/>
          <w:szCs w:val="24"/>
          <w:shd w:val="clear" w:color="auto" w:fill="FFFFFF"/>
          <w:lang w:val="de-DE"/>
        </w:rPr>
        <w:t xml:space="preserve"> umlaufend</w:t>
      </w:r>
      <w:r w:rsidR="00030E3F">
        <w:rPr>
          <w:rFonts w:asciiTheme="minorHAnsi" w:hAnsiTheme="minorHAnsi" w:cs="Arial"/>
          <w:color w:val="272626"/>
          <w:szCs w:val="24"/>
          <w:shd w:val="clear" w:color="auto" w:fill="FFFFFF"/>
          <w:lang w:val="de-DE"/>
        </w:rPr>
        <w:t>e</w:t>
      </w:r>
      <w:r w:rsidR="00030E3F" w:rsidRPr="00FE20F8">
        <w:rPr>
          <w:rFonts w:asciiTheme="minorHAnsi" w:hAnsiTheme="minorHAnsi" w:cs="Arial"/>
          <w:color w:val="272626"/>
          <w:szCs w:val="24"/>
          <w:shd w:val="clear" w:color="auto" w:fill="FFFFFF"/>
          <w:lang w:val="de-DE"/>
        </w:rPr>
        <w:t xml:space="preserve"> Streife</w:t>
      </w:r>
      <w:r w:rsidR="00030E3F">
        <w:rPr>
          <w:rFonts w:asciiTheme="minorHAnsi" w:hAnsiTheme="minorHAnsi" w:cs="Arial"/>
          <w:color w:val="272626"/>
          <w:szCs w:val="24"/>
          <w:shd w:val="clear" w:color="auto" w:fill="FFFFFF"/>
          <w:lang w:val="de-DE"/>
        </w:rPr>
        <w:t xml:space="preserve">n </w:t>
      </w:r>
      <w:r w:rsidR="0074222C">
        <w:rPr>
          <w:rFonts w:asciiTheme="minorHAnsi" w:hAnsiTheme="minorHAnsi" w:cs="Arial"/>
          <w:color w:val="272626"/>
          <w:szCs w:val="24"/>
          <w:shd w:val="clear" w:color="auto" w:fill="FFFFFF"/>
          <w:lang w:val="de-DE"/>
        </w:rPr>
        <w:t xml:space="preserve">in Schwarz-Weiß </w:t>
      </w:r>
      <w:r w:rsidRPr="00FE20F8">
        <w:rPr>
          <w:rFonts w:asciiTheme="minorHAnsi" w:hAnsiTheme="minorHAnsi" w:cs="Arial"/>
          <w:color w:val="272626"/>
          <w:szCs w:val="24"/>
          <w:shd w:val="clear" w:color="auto" w:fill="FFFFFF"/>
          <w:lang w:val="de-DE"/>
        </w:rPr>
        <w:t xml:space="preserve">verleiht dem Design einen </w:t>
      </w:r>
      <w:r w:rsidR="0074222C">
        <w:rPr>
          <w:rFonts w:asciiTheme="minorHAnsi" w:hAnsiTheme="minorHAnsi" w:cs="Arial"/>
          <w:color w:val="272626"/>
          <w:szCs w:val="24"/>
          <w:shd w:val="clear" w:color="auto" w:fill="FFFFFF"/>
          <w:lang w:val="de-DE"/>
        </w:rPr>
        <w:t>zeitlosen</w:t>
      </w:r>
      <w:r w:rsidR="0074222C" w:rsidRPr="00FE20F8">
        <w:rPr>
          <w:rFonts w:asciiTheme="minorHAnsi" w:hAnsiTheme="minorHAnsi" w:cs="Arial"/>
          <w:color w:val="272626"/>
          <w:szCs w:val="24"/>
          <w:shd w:val="clear" w:color="auto" w:fill="FFFFFF"/>
          <w:lang w:val="de-DE"/>
        </w:rPr>
        <w:t xml:space="preserve"> </w:t>
      </w:r>
      <w:r w:rsidRPr="00FE20F8">
        <w:rPr>
          <w:rFonts w:asciiTheme="minorHAnsi" w:hAnsiTheme="minorHAnsi" w:cs="Arial"/>
          <w:color w:val="272626"/>
          <w:szCs w:val="24"/>
          <w:shd w:val="clear" w:color="auto" w:fill="FFFFFF"/>
          <w:lang w:val="de-DE"/>
        </w:rPr>
        <w:t>und ungezwungenen Touch</w:t>
      </w:r>
      <w:r w:rsidRPr="00FE20F8">
        <w:rPr>
          <w:rFonts w:ascii="Cambria" w:eastAsia="Cambria" w:hAnsi="Cambria"/>
          <w:sz w:val="28"/>
          <w:szCs w:val="28"/>
          <w:lang w:val="de-DE"/>
        </w:rPr>
        <w:t>.</w:t>
      </w:r>
    </w:p>
    <w:p w14:paraId="6FAB18C4" w14:textId="77777777" w:rsidR="00E64C04" w:rsidRPr="00FE20F8" w:rsidRDefault="00E64C04" w:rsidP="00E64C04">
      <w:pPr>
        <w:pStyle w:val="Corpodeltesto"/>
        <w:pBdr>
          <w:bottom w:val="none" w:sz="0" w:space="0" w:color="auto"/>
        </w:pBdr>
        <w:rPr>
          <w:rFonts w:asciiTheme="minorHAnsi" w:hAnsiTheme="minorHAnsi"/>
          <w:b/>
          <w:szCs w:val="24"/>
          <w:lang w:val="de-DE"/>
        </w:rPr>
      </w:pPr>
    </w:p>
    <w:p w14:paraId="11E20666"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Neuigkeiten 2022</w:t>
      </w:r>
    </w:p>
    <w:p w14:paraId="4F2A0B05"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Serie Venezia, Einhebelmischer</w:t>
      </w:r>
    </w:p>
    <w:p w14:paraId="1AF5AF23" w14:textId="2B2786E7" w:rsidR="00E64C04"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Design: Matteo Thun und Antonio Rodriguez</w:t>
      </w:r>
    </w:p>
    <w:p w14:paraId="266F071D" w14:textId="77777777" w:rsidR="00F248FD" w:rsidRPr="00FE20F8" w:rsidRDefault="00F248FD" w:rsidP="00E64C04">
      <w:pPr>
        <w:pStyle w:val="Corpodeltesto"/>
        <w:pBdr>
          <w:bottom w:val="none" w:sz="0" w:space="0" w:color="auto"/>
        </w:pBdr>
        <w:outlineLvl w:val="0"/>
        <w:rPr>
          <w:rFonts w:asciiTheme="minorHAnsi" w:hAnsiTheme="minorHAnsi"/>
          <w:b/>
          <w:szCs w:val="24"/>
          <w:lang w:val="de-DE"/>
        </w:rPr>
      </w:pPr>
    </w:p>
    <w:p w14:paraId="5ACEB625" w14:textId="2DA14CA5" w:rsidR="00E64C04" w:rsidRPr="00FE20F8" w:rsidRDefault="00E64C04" w:rsidP="00E64C04">
      <w:pPr>
        <w:pStyle w:val="Corpotesto"/>
        <w:pBdr>
          <w:bottom w:val="none" w:sz="0" w:space="0" w:color="auto"/>
        </w:pBdr>
        <w:rPr>
          <w:rFonts w:asciiTheme="minorHAnsi" w:hAnsiTheme="minorHAnsi" w:cs="Arial"/>
          <w:color w:val="272626"/>
          <w:szCs w:val="24"/>
          <w:shd w:val="clear" w:color="auto" w:fill="FFFFFF"/>
          <w:lang w:val="de-DE"/>
        </w:rPr>
      </w:pPr>
      <w:r w:rsidRPr="00FE20F8">
        <w:rPr>
          <w:rFonts w:asciiTheme="minorHAnsi" w:hAnsiTheme="minorHAnsi" w:cs="Arial"/>
          <w:color w:val="272626"/>
          <w:szCs w:val="24"/>
          <w:shd w:val="clear" w:color="auto" w:fill="FFFFFF"/>
          <w:lang w:val="de-DE"/>
        </w:rPr>
        <w:t xml:space="preserve">Der neue Einhebelmischer erweitert die Anwendungsfunktionen der Serie Venezia. Er wird auch in einer neuen, sensationellen tiefschwarzen Deep Black PVD-Beschichtung angeboten. </w:t>
      </w:r>
    </w:p>
    <w:p w14:paraId="24B2DC15" w14:textId="77777777" w:rsidR="000A1861" w:rsidRPr="00FE20F8" w:rsidRDefault="000A1861" w:rsidP="006061C2">
      <w:pPr>
        <w:pStyle w:val="Corpodeltesto"/>
        <w:pBdr>
          <w:bottom w:val="none" w:sz="0" w:space="0" w:color="auto"/>
        </w:pBdr>
        <w:outlineLvl w:val="0"/>
        <w:rPr>
          <w:rFonts w:asciiTheme="minorHAnsi" w:hAnsiTheme="minorHAnsi"/>
          <w:b/>
          <w:szCs w:val="24"/>
          <w:lang w:val="de-DE"/>
        </w:rPr>
      </w:pPr>
    </w:p>
    <w:p w14:paraId="0FEDD29B" w14:textId="77777777" w:rsidR="00E64C04" w:rsidRPr="00F6223B" w:rsidRDefault="00E64C04" w:rsidP="00E64C04">
      <w:pPr>
        <w:pStyle w:val="Corpodeltesto"/>
        <w:pBdr>
          <w:bottom w:val="none" w:sz="0" w:space="0" w:color="auto"/>
        </w:pBdr>
        <w:outlineLvl w:val="0"/>
        <w:rPr>
          <w:rFonts w:asciiTheme="minorHAnsi" w:hAnsiTheme="minorHAnsi"/>
          <w:b/>
          <w:szCs w:val="24"/>
          <w:lang w:val="en-US"/>
        </w:rPr>
      </w:pPr>
      <w:r w:rsidRPr="00F6223B">
        <w:rPr>
          <w:rFonts w:asciiTheme="minorHAnsi" w:hAnsiTheme="minorHAnsi"/>
          <w:b/>
          <w:szCs w:val="24"/>
          <w:lang w:val="en-US"/>
        </w:rPr>
        <w:t>Neuigkeiten 2022</w:t>
      </w:r>
    </w:p>
    <w:p w14:paraId="3820BDE3" w14:textId="77777777" w:rsidR="00E64C04" w:rsidRPr="00F6223B" w:rsidRDefault="00E64C04" w:rsidP="00E64C04">
      <w:pPr>
        <w:pStyle w:val="Corpodeltesto"/>
        <w:pBdr>
          <w:bottom w:val="none" w:sz="0" w:space="0" w:color="auto"/>
        </w:pBdr>
        <w:outlineLvl w:val="0"/>
        <w:rPr>
          <w:rFonts w:asciiTheme="minorHAnsi" w:hAnsiTheme="minorHAnsi"/>
          <w:b/>
          <w:szCs w:val="24"/>
          <w:lang w:val="en-US"/>
        </w:rPr>
      </w:pPr>
      <w:r w:rsidRPr="00F6223B">
        <w:rPr>
          <w:rFonts w:asciiTheme="minorHAnsi" w:hAnsiTheme="minorHAnsi"/>
          <w:b/>
          <w:szCs w:val="24"/>
          <w:lang w:val="en-US"/>
        </w:rPr>
        <w:t>Accessoires Icona</w:t>
      </w:r>
    </w:p>
    <w:p w14:paraId="5B218521" w14:textId="77777777" w:rsidR="00E64C04" w:rsidRPr="00F6223B" w:rsidRDefault="00E64C04" w:rsidP="00E64C04">
      <w:pPr>
        <w:pStyle w:val="Corpodeltesto"/>
        <w:pBdr>
          <w:bottom w:val="none" w:sz="0" w:space="0" w:color="auto"/>
        </w:pBdr>
        <w:outlineLvl w:val="0"/>
        <w:rPr>
          <w:rFonts w:asciiTheme="minorHAnsi" w:hAnsiTheme="minorHAnsi"/>
          <w:b/>
          <w:szCs w:val="24"/>
          <w:lang w:val="en-US"/>
        </w:rPr>
      </w:pPr>
      <w:r w:rsidRPr="00F6223B">
        <w:rPr>
          <w:rFonts w:asciiTheme="minorHAnsi" w:hAnsiTheme="minorHAnsi"/>
          <w:b/>
          <w:szCs w:val="24"/>
          <w:lang w:val="en-US"/>
        </w:rPr>
        <w:t>Design: Vincent van Duysen</w:t>
      </w:r>
    </w:p>
    <w:p w14:paraId="5F8796FE" w14:textId="77777777" w:rsidR="00147020" w:rsidRPr="00F6223B" w:rsidRDefault="00147020" w:rsidP="006061C2">
      <w:pPr>
        <w:pStyle w:val="Corpodeltesto"/>
        <w:pBdr>
          <w:bottom w:val="none" w:sz="0" w:space="0" w:color="auto"/>
        </w:pBdr>
        <w:outlineLvl w:val="0"/>
        <w:rPr>
          <w:rFonts w:asciiTheme="minorHAnsi" w:hAnsiTheme="minorHAnsi"/>
          <w:b/>
          <w:szCs w:val="24"/>
          <w:lang w:val="en-US"/>
        </w:rPr>
      </w:pPr>
    </w:p>
    <w:p w14:paraId="3D466D28" w14:textId="09CF34EC" w:rsidR="000A1861" w:rsidRPr="00E12E9F" w:rsidRDefault="00E64C04" w:rsidP="00E12E9F">
      <w:pPr>
        <w:pStyle w:val="Corpotesto"/>
        <w:pBdr>
          <w:bottom w:val="none" w:sz="0" w:space="0" w:color="auto"/>
        </w:pBdr>
        <w:rPr>
          <w:rFonts w:asciiTheme="minorHAnsi" w:hAnsiTheme="minorHAnsi"/>
          <w:szCs w:val="24"/>
          <w:lang w:val="de-DE"/>
        </w:rPr>
      </w:pPr>
      <w:r w:rsidRPr="00FE20F8">
        <w:rPr>
          <w:rFonts w:asciiTheme="minorHAnsi" w:hAnsiTheme="minorHAnsi"/>
          <w:szCs w:val="24"/>
          <w:lang w:val="de-DE"/>
        </w:rPr>
        <w:t>Ergänzend zu den Armaturenserien Icona Classic und Deco entwarf Vincent Van Duysen eine Reihe von Badezimmeraccessoires wie Handtuchstangen in verschiedenen Größen, zwei Hakenmodelle und einen Toilettenpapierhalter. Essenziell, elegant und schlicht, mit weichen abgerundeten Linien passen sie sowohl in klassische als auch moderne Badezimmer.</w:t>
      </w:r>
    </w:p>
    <w:p w14:paraId="31B549D8" w14:textId="7A73930D" w:rsidR="00E64C04" w:rsidRDefault="00E64C04" w:rsidP="00E64C04">
      <w:pPr>
        <w:pStyle w:val="Corpodeltesto"/>
        <w:pBdr>
          <w:bottom w:val="none" w:sz="0" w:space="0" w:color="auto"/>
        </w:pBdr>
        <w:rPr>
          <w:rFonts w:asciiTheme="minorHAnsi" w:hAnsiTheme="minorHAnsi"/>
          <w:b/>
          <w:szCs w:val="24"/>
          <w:lang w:val="de-DE"/>
        </w:rPr>
      </w:pPr>
    </w:p>
    <w:p w14:paraId="3EDD44F2" w14:textId="12F01B39" w:rsidR="0074222C" w:rsidRDefault="0074222C" w:rsidP="00E64C04">
      <w:pPr>
        <w:pStyle w:val="Corpodeltesto"/>
        <w:pBdr>
          <w:bottom w:val="none" w:sz="0" w:space="0" w:color="auto"/>
        </w:pBdr>
        <w:rPr>
          <w:rFonts w:asciiTheme="minorHAnsi" w:hAnsiTheme="minorHAnsi"/>
          <w:b/>
          <w:szCs w:val="24"/>
          <w:lang w:val="de-DE"/>
        </w:rPr>
      </w:pPr>
    </w:p>
    <w:p w14:paraId="20510218" w14:textId="06341373" w:rsidR="0074222C" w:rsidRDefault="0074222C" w:rsidP="00E64C04">
      <w:pPr>
        <w:pStyle w:val="Corpodeltesto"/>
        <w:pBdr>
          <w:bottom w:val="none" w:sz="0" w:space="0" w:color="auto"/>
        </w:pBdr>
        <w:rPr>
          <w:rFonts w:asciiTheme="minorHAnsi" w:hAnsiTheme="minorHAnsi"/>
          <w:b/>
          <w:szCs w:val="24"/>
          <w:lang w:val="de-DE"/>
        </w:rPr>
      </w:pPr>
    </w:p>
    <w:p w14:paraId="16DAE77D" w14:textId="3D1BCCC7" w:rsidR="0074222C" w:rsidRDefault="0074222C" w:rsidP="00E64C04">
      <w:pPr>
        <w:pStyle w:val="Corpodeltesto"/>
        <w:pBdr>
          <w:bottom w:val="none" w:sz="0" w:space="0" w:color="auto"/>
        </w:pBdr>
        <w:rPr>
          <w:rFonts w:asciiTheme="minorHAnsi" w:hAnsiTheme="minorHAnsi"/>
          <w:b/>
          <w:szCs w:val="24"/>
          <w:lang w:val="de-DE"/>
        </w:rPr>
      </w:pPr>
    </w:p>
    <w:p w14:paraId="6E8BC86E" w14:textId="03951183" w:rsidR="0074222C" w:rsidRDefault="0074222C" w:rsidP="00E64C04">
      <w:pPr>
        <w:pStyle w:val="Corpodeltesto"/>
        <w:pBdr>
          <w:bottom w:val="none" w:sz="0" w:space="0" w:color="auto"/>
        </w:pBdr>
        <w:rPr>
          <w:rFonts w:asciiTheme="minorHAnsi" w:hAnsiTheme="minorHAnsi"/>
          <w:b/>
          <w:szCs w:val="24"/>
          <w:lang w:val="de-DE"/>
        </w:rPr>
      </w:pPr>
    </w:p>
    <w:p w14:paraId="08CD7149" w14:textId="2CCF8506" w:rsidR="0074222C" w:rsidRDefault="0074222C" w:rsidP="00E64C04">
      <w:pPr>
        <w:pStyle w:val="Corpodeltesto"/>
        <w:pBdr>
          <w:bottom w:val="none" w:sz="0" w:space="0" w:color="auto"/>
        </w:pBdr>
        <w:rPr>
          <w:rFonts w:asciiTheme="minorHAnsi" w:hAnsiTheme="minorHAnsi"/>
          <w:b/>
          <w:szCs w:val="24"/>
          <w:lang w:val="de-DE"/>
        </w:rPr>
      </w:pPr>
    </w:p>
    <w:p w14:paraId="302EFDD7" w14:textId="1D040A60" w:rsidR="0074222C" w:rsidRDefault="0074222C" w:rsidP="00E64C04">
      <w:pPr>
        <w:pStyle w:val="Corpodeltesto"/>
        <w:pBdr>
          <w:bottom w:val="none" w:sz="0" w:space="0" w:color="auto"/>
        </w:pBdr>
        <w:rPr>
          <w:rFonts w:asciiTheme="minorHAnsi" w:hAnsiTheme="minorHAnsi"/>
          <w:b/>
          <w:szCs w:val="24"/>
          <w:lang w:val="de-DE"/>
        </w:rPr>
      </w:pPr>
    </w:p>
    <w:p w14:paraId="3F0EBF9F" w14:textId="2D355949" w:rsidR="0074222C" w:rsidRDefault="0074222C" w:rsidP="00E64C04">
      <w:pPr>
        <w:pStyle w:val="Corpodeltesto"/>
        <w:pBdr>
          <w:bottom w:val="none" w:sz="0" w:space="0" w:color="auto"/>
        </w:pBdr>
        <w:rPr>
          <w:rFonts w:asciiTheme="minorHAnsi" w:hAnsiTheme="minorHAnsi"/>
          <w:b/>
          <w:szCs w:val="24"/>
          <w:lang w:val="de-DE"/>
        </w:rPr>
      </w:pPr>
    </w:p>
    <w:p w14:paraId="72AF1504" w14:textId="337B881D" w:rsidR="0074222C" w:rsidRDefault="0074222C" w:rsidP="00E64C04">
      <w:pPr>
        <w:pStyle w:val="Corpodeltesto"/>
        <w:pBdr>
          <w:bottom w:val="none" w:sz="0" w:space="0" w:color="auto"/>
        </w:pBdr>
        <w:rPr>
          <w:rFonts w:asciiTheme="minorHAnsi" w:hAnsiTheme="minorHAnsi"/>
          <w:b/>
          <w:szCs w:val="24"/>
          <w:lang w:val="de-DE"/>
        </w:rPr>
      </w:pPr>
    </w:p>
    <w:p w14:paraId="25218F10" w14:textId="137A1A14" w:rsidR="0074222C" w:rsidRDefault="0074222C" w:rsidP="00E64C04">
      <w:pPr>
        <w:pStyle w:val="Corpodeltesto"/>
        <w:pBdr>
          <w:bottom w:val="none" w:sz="0" w:space="0" w:color="auto"/>
        </w:pBdr>
        <w:rPr>
          <w:rFonts w:asciiTheme="minorHAnsi" w:hAnsiTheme="minorHAnsi"/>
          <w:b/>
          <w:szCs w:val="24"/>
          <w:lang w:val="de-DE"/>
        </w:rPr>
      </w:pPr>
    </w:p>
    <w:p w14:paraId="4E472CC2" w14:textId="77777777" w:rsidR="0074222C" w:rsidRPr="00FE20F8" w:rsidRDefault="0074222C" w:rsidP="00E64C04">
      <w:pPr>
        <w:pStyle w:val="Corpodeltesto"/>
        <w:pBdr>
          <w:bottom w:val="none" w:sz="0" w:space="0" w:color="auto"/>
        </w:pBdr>
        <w:rPr>
          <w:rFonts w:asciiTheme="minorHAnsi" w:hAnsiTheme="minorHAnsi"/>
          <w:b/>
          <w:szCs w:val="24"/>
          <w:lang w:val="de-DE"/>
        </w:rPr>
      </w:pPr>
    </w:p>
    <w:p w14:paraId="12DEC388"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Neuigkeiten 2022</w:t>
      </w:r>
    </w:p>
    <w:p w14:paraId="5954DCDC" w14:textId="77777777" w:rsidR="00F723BD" w:rsidRPr="00FE20F8" w:rsidRDefault="00F723BD" w:rsidP="006061C2">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1-Loch-Waschtischmischer</w:t>
      </w:r>
    </w:p>
    <w:p w14:paraId="18AFC793" w14:textId="5CC10E0A" w:rsidR="002A4FA5" w:rsidRPr="00FE20F8" w:rsidRDefault="002A4FA5" w:rsidP="006061C2">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 xml:space="preserve">Design </w:t>
      </w:r>
      <w:r w:rsidR="00DB7F21" w:rsidRPr="00FE20F8">
        <w:rPr>
          <w:rFonts w:asciiTheme="minorHAnsi" w:hAnsiTheme="minorHAnsi"/>
          <w:b/>
          <w:szCs w:val="24"/>
          <w:lang w:val="de-DE"/>
        </w:rPr>
        <w:t xml:space="preserve">Marco </w:t>
      </w:r>
      <w:r w:rsidR="0021240E" w:rsidRPr="00FE20F8">
        <w:rPr>
          <w:rFonts w:asciiTheme="minorHAnsi" w:hAnsiTheme="minorHAnsi"/>
          <w:b/>
          <w:szCs w:val="24"/>
          <w:lang w:val="de-DE"/>
        </w:rPr>
        <w:t>William</w:t>
      </w:r>
      <w:ins w:id="0" w:author="Mariana Milano" w:date="2022-06-06T16:41:00Z">
        <w:r w:rsidR="0013647F">
          <w:rPr>
            <w:rFonts w:asciiTheme="minorHAnsi" w:hAnsiTheme="minorHAnsi"/>
            <w:b/>
            <w:szCs w:val="24"/>
            <w:lang w:val="de-DE"/>
          </w:rPr>
          <w:t>s</w:t>
        </w:r>
      </w:ins>
      <w:r w:rsidR="0021240E" w:rsidRPr="00FE20F8">
        <w:rPr>
          <w:rFonts w:asciiTheme="minorHAnsi" w:hAnsiTheme="minorHAnsi"/>
          <w:b/>
          <w:szCs w:val="24"/>
          <w:lang w:val="de-DE"/>
        </w:rPr>
        <w:t xml:space="preserve"> </w:t>
      </w:r>
      <w:r w:rsidRPr="00FE20F8">
        <w:rPr>
          <w:rFonts w:asciiTheme="minorHAnsi" w:hAnsiTheme="minorHAnsi"/>
          <w:b/>
          <w:szCs w:val="24"/>
          <w:lang w:val="de-DE"/>
        </w:rPr>
        <w:t>Fagioli</w:t>
      </w:r>
    </w:p>
    <w:p w14:paraId="36F7E1EE" w14:textId="77777777" w:rsidR="00A9683C" w:rsidRPr="00FE20F8" w:rsidRDefault="00A9683C" w:rsidP="006061C2">
      <w:pPr>
        <w:pStyle w:val="Corpodeltesto"/>
        <w:pBdr>
          <w:bottom w:val="none" w:sz="0" w:space="0" w:color="auto"/>
        </w:pBdr>
        <w:outlineLvl w:val="0"/>
        <w:rPr>
          <w:rFonts w:asciiTheme="minorHAnsi" w:hAnsiTheme="minorHAnsi"/>
          <w:b/>
          <w:szCs w:val="24"/>
          <w:lang w:val="de-DE"/>
        </w:rPr>
      </w:pPr>
    </w:p>
    <w:p w14:paraId="41682FD6" w14:textId="0C299680" w:rsidR="000A1861" w:rsidRPr="00FE20F8" w:rsidRDefault="00E64C04" w:rsidP="00740507">
      <w:pPr>
        <w:pStyle w:val="Corpotesto"/>
        <w:pBdr>
          <w:bottom w:val="none" w:sz="0" w:space="0" w:color="auto"/>
        </w:pBdr>
        <w:rPr>
          <w:rFonts w:asciiTheme="minorHAnsi" w:hAnsiTheme="minorHAnsi"/>
          <w:b/>
          <w:szCs w:val="24"/>
          <w:lang w:val="de-DE"/>
        </w:rPr>
      </w:pPr>
      <w:r w:rsidRPr="00FE20F8">
        <w:rPr>
          <w:rFonts w:asciiTheme="minorHAnsi" w:hAnsiTheme="minorHAnsi"/>
          <w:szCs w:val="24"/>
          <w:lang w:val="de-DE"/>
        </w:rPr>
        <w:t xml:space="preserve">Fließende geometrische Linien und sehr schlanke Formen zeichnen das Design </w:t>
      </w:r>
      <w:r w:rsidR="0074222C">
        <w:rPr>
          <w:rFonts w:asciiTheme="minorHAnsi" w:hAnsiTheme="minorHAnsi"/>
          <w:szCs w:val="24"/>
          <w:lang w:val="de-DE"/>
        </w:rPr>
        <w:t xml:space="preserve">von Marco William Fagioli </w:t>
      </w:r>
      <w:r w:rsidRPr="00FE20F8">
        <w:rPr>
          <w:rFonts w:asciiTheme="minorHAnsi" w:hAnsiTheme="minorHAnsi"/>
          <w:szCs w:val="24"/>
          <w:lang w:val="de-DE"/>
        </w:rPr>
        <w:t xml:space="preserve">aus </w:t>
      </w:r>
      <w:r w:rsidR="001049DC">
        <w:rPr>
          <w:rFonts w:asciiTheme="minorHAnsi" w:hAnsiTheme="minorHAnsi"/>
          <w:szCs w:val="24"/>
          <w:lang w:val="de-DE"/>
        </w:rPr>
        <w:t xml:space="preserve">und erzeugen durch das auf dem Armaturenkörper ruhende Rechteck mit dekorativen Flechtmuser einen </w:t>
      </w:r>
      <w:r w:rsidRPr="00FE20F8">
        <w:rPr>
          <w:rFonts w:asciiTheme="minorHAnsi" w:hAnsiTheme="minorHAnsi"/>
          <w:szCs w:val="24"/>
          <w:lang w:val="de-DE"/>
        </w:rPr>
        <w:t>zeitgenössische</w:t>
      </w:r>
      <w:r w:rsidR="001049DC">
        <w:rPr>
          <w:rFonts w:asciiTheme="minorHAnsi" w:hAnsiTheme="minorHAnsi"/>
          <w:szCs w:val="24"/>
          <w:lang w:val="de-DE"/>
        </w:rPr>
        <w:t>n</w:t>
      </w:r>
      <w:r w:rsidRPr="00FE20F8">
        <w:rPr>
          <w:rFonts w:asciiTheme="minorHAnsi" w:hAnsiTheme="minorHAnsi"/>
          <w:szCs w:val="24"/>
          <w:lang w:val="de-DE"/>
        </w:rPr>
        <w:t xml:space="preserve"> </w:t>
      </w:r>
      <w:r w:rsidR="001049DC">
        <w:rPr>
          <w:rFonts w:asciiTheme="minorHAnsi" w:hAnsiTheme="minorHAnsi"/>
          <w:szCs w:val="24"/>
          <w:lang w:val="de-DE"/>
        </w:rPr>
        <w:t xml:space="preserve">Look mit weicher </w:t>
      </w:r>
      <w:del w:id="1" w:author="Microsoft Office User" w:date="2022-06-03T19:24:00Z">
        <w:r w:rsidR="001049DC" w:rsidDel="00030E3F">
          <w:rPr>
            <w:rFonts w:asciiTheme="minorHAnsi" w:hAnsiTheme="minorHAnsi"/>
            <w:szCs w:val="24"/>
            <w:lang w:val="de-DE"/>
          </w:rPr>
          <w:delText>haptik</w:delText>
        </w:r>
      </w:del>
      <w:r w:rsidR="00030E3F">
        <w:rPr>
          <w:rFonts w:asciiTheme="minorHAnsi" w:hAnsiTheme="minorHAnsi"/>
          <w:szCs w:val="24"/>
          <w:lang w:val="de-DE"/>
        </w:rPr>
        <w:t>Haptik</w:t>
      </w:r>
      <w:r w:rsidRPr="00FE20F8">
        <w:rPr>
          <w:rFonts w:asciiTheme="minorHAnsi" w:hAnsiTheme="minorHAnsi"/>
          <w:szCs w:val="24"/>
          <w:lang w:val="de-DE"/>
        </w:rPr>
        <w:t xml:space="preserve">. </w:t>
      </w:r>
    </w:p>
    <w:p w14:paraId="06FFE6A4" w14:textId="77777777" w:rsidR="00E64C04" w:rsidRPr="00FE20F8" w:rsidRDefault="00E64C04" w:rsidP="00E64C04">
      <w:pPr>
        <w:pStyle w:val="Corpodeltesto"/>
        <w:pBdr>
          <w:bottom w:val="none" w:sz="0" w:space="0" w:color="auto"/>
        </w:pBdr>
        <w:rPr>
          <w:rFonts w:asciiTheme="minorHAnsi" w:hAnsiTheme="minorHAnsi"/>
          <w:b/>
          <w:szCs w:val="24"/>
          <w:lang w:val="de-DE"/>
        </w:rPr>
      </w:pPr>
    </w:p>
    <w:p w14:paraId="223FD7D4"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Neuigkeiten 2022</w:t>
      </w:r>
    </w:p>
    <w:p w14:paraId="159D222C"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r w:rsidRPr="00FE20F8">
        <w:rPr>
          <w:rFonts w:asciiTheme="minorHAnsi" w:hAnsiTheme="minorHAnsi"/>
          <w:b/>
          <w:szCs w:val="24"/>
          <w:lang w:val="de-DE"/>
        </w:rPr>
        <w:t>Deep Black, die neue PVD-Beschichtung</w:t>
      </w:r>
    </w:p>
    <w:p w14:paraId="6476E1FA" w14:textId="7430A8F8" w:rsidR="00E64C04" w:rsidRPr="00E12E9F" w:rsidRDefault="00E64C04" w:rsidP="00E12E9F">
      <w:pPr>
        <w:pStyle w:val="NormaleWeb"/>
        <w:shd w:val="clear" w:color="auto" w:fill="FEFEFE"/>
        <w:spacing w:after="240" w:afterAutospacing="0"/>
        <w:jc w:val="both"/>
        <w:rPr>
          <w:rFonts w:asciiTheme="minorHAnsi" w:eastAsia="Times New Roman" w:hAnsiTheme="minorHAnsi"/>
          <w:bCs/>
          <w:sz w:val="24"/>
          <w:szCs w:val="24"/>
          <w:lang w:val="de-DE"/>
        </w:rPr>
      </w:pPr>
      <w:r w:rsidRPr="00FE20F8">
        <w:rPr>
          <w:rFonts w:asciiTheme="minorHAnsi" w:eastAsia="Times New Roman" w:hAnsiTheme="minorHAnsi"/>
          <w:bCs/>
          <w:sz w:val="24"/>
          <w:szCs w:val="24"/>
          <w:lang w:val="de-DE"/>
        </w:rPr>
        <w:t>Ein sensationell tiefes, taktiles und intensives Schwarz. So präsentiert sich Deep Black, die neue matte PVD-Oberfläche, und bereichert die Farbpalette – Matt Gun Metal PVD, Matt British Gold PVD, Matt Copper PVD, Nickel PVD, Raw Metal PVD, Pure Brass PVD</w:t>
      </w:r>
    </w:p>
    <w:p w14:paraId="5A92983C" w14:textId="1860E14D" w:rsidR="00A9683C" w:rsidRPr="00E12E9F" w:rsidRDefault="00A9683C" w:rsidP="00A9683C">
      <w:pPr>
        <w:pStyle w:val="Corpodeltesto"/>
        <w:pBdr>
          <w:bottom w:val="none" w:sz="0" w:space="0" w:color="auto"/>
        </w:pBdr>
        <w:outlineLvl w:val="0"/>
        <w:rPr>
          <w:rFonts w:asciiTheme="minorHAnsi" w:hAnsiTheme="minorHAnsi" w:cs="Arial"/>
          <w:szCs w:val="24"/>
          <w:lang w:val="en-US"/>
        </w:rPr>
      </w:pPr>
      <w:r w:rsidRPr="00E12E9F">
        <w:rPr>
          <w:rFonts w:asciiTheme="minorHAnsi" w:hAnsiTheme="minorHAnsi" w:cs="Arial"/>
          <w:szCs w:val="24"/>
          <w:lang w:val="en-US"/>
        </w:rPr>
        <w:t xml:space="preserve">Sailing design Yabu Pushelberg – </w:t>
      </w:r>
      <w:r w:rsidR="00E07BBB" w:rsidRPr="00E12E9F">
        <w:rPr>
          <w:rFonts w:asciiTheme="minorHAnsi" w:hAnsiTheme="minorHAnsi" w:cs="Arial"/>
          <w:szCs w:val="24"/>
          <w:lang w:val="en-US"/>
        </w:rPr>
        <w:t>D</w:t>
      </w:r>
      <w:r w:rsidRPr="00E12E9F">
        <w:rPr>
          <w:rFonts w:asciiTheme="minorHAnsi" w:hAnsiTheme="minorHAnsi" w:cs="Arial"/>
          <w:szCs w:val="24"/>
          <w:lang w:val="en-US"/>
        </w:rPr>
        <w:t xml:space="preserve">eep </w:t>
      </w:r>
      <w:r w:rsidR="00E07BBB" w:rsidRPr="00E12E9F">
        <w:rPr>
          <w:rFonts w:asciiTheme="minorHAnsi" w:hAnsiTheme="minorHAnsi" w:cs="Arial"/>
          <w:szCs w:val="24"/>
          <w:lang w:val="en-US"/>
        </w:rPr>
        <w:t>B</w:t>
      </w:r>
      <w:r w:rsidRPr="00E12E9F">
        <w:rPr>
          <w:rFonts w:asciiTheme="minorHAnsi" w:hAnsiTheme="minorHAnsi" w:cs="Arial"/>
          <w:szCs w:val="24"/>
          <w:lang w:val="en-US"/>
        </w:rPr>
        <w:t xml:space="preserve">lack PVD </w:t>
      </w:r>
    </w:p>
    <w:p w14:paraId="13617633" w14:textId="77777777" w:rsidR="004B452D" w:rsidRPr="00E12E9F" w:rsidRDefault="004B452D" w:rsidP="00A9683C">
      <w:pPr>
        <w:pStyle w:val="Corpodeltesto"/>
        <w:pBdr>
          <w:bottom w:val="none" w:sz="0" w:space="0" w:color="auto"/>
        </w:pBdr>
        <w:outlineLvl w:val="0"/>
        <w:rPr>
          <w:rFonts w:asciiTheme="minorHAnsi" w:hAnsiTheme="minorHAnsi" w:cs="Arial"/>
          <w:szCs w:val="24"/>
          <w:lang w:val="en-US"/>
        </w:rPr>
      </w:pPr>
    </w:p>
    <w:p w14:paraId="7D23A44E" w14:textId="49D65D07" w:rsidR="000A1861" w:rsidRPr="00E12E9F" w:rsidRDefault="000A1861" w:rsidP="00A9683C">
      <w:pPr>
        <w:pStyle w:val="Corpodeltesto"/>
        <w:pBdr>
          <w:bottom w:val="none" w:sz="0" w:space="0" w:color="auto"/>
        </w:pBdr>
        <w:outlineLvl w:val="0"/>
        <w:rPr>
          <w:rFonts w:asciiTheme="minorHAnsi" w:hAnsiTheme="minorHAnsi" w:cs="Arial"/>
          <w:szCs w:val="24"/>
          <w:lang w:val="en-US"/>
        </w:rPr>
      </w:pPr>
      <w:bookmarkStart w:id="2" w:name="_Hlk104907557"/>
    </w:p>
    <w:p w14:paraId="3FBBB5AD" w14:textId="1F35896A" w:rsidR="00E4083E" w:rsidRPr="00E12E9F" w:rsidRDefault="00E4083E" w:rsidP="00A9683C">
      <w:pPr>
        <w:pStyle w:val="Corpodeltesto"/>
        <w:pBdr>
          <w:bottom w:val="none" w:sz="0" w:space="0" w:color="auto"/>
        </w:pBdr>
        <w:outlineLvl w:val="0"/>
        <w:rPr>
          <w:rFonts w:asciiTheme="minorHAnsi" w:hAnsiTheme="minorHAnsi" w:cs="Arial"/>
          <w:szCs w:val="24"/>
          <w:lang w:val="en-US"/>
        </w:rPr>
      </w:pPr>
    </w:p>
    <w:p w14:paraId="63E559A2" w14:textId="0B133EF3" w:rsidR="00E4083E" w:rsidRPr="00E12E9F" w:rsidRDefault="00E4083E" w:rsidP="00A9683C">
      <w:pPr>
        <w:pStyle w:val="Corpodeltesto"/>
        <w:pBdr>
          <w:bottom w:val="none" w:sz="0" w:space="0" w:color="auto"/>
        </w:pBdr>
        <w:outlineLvl w:val="0"/>
        <w:rPr>
          <w:rFonts w:asciiTheme="minorHAnsi" w:hAnsiTheme="minorHAnsi" w:cs="Arial"/>
          <w:szCs w:val="24"/>
          <w:lang w:val="en-US"/>
        </w:rPr>
      </w:pPr>
    </w:p>
    <w:p w14:paraId="7C62B5A8" w14:textId="71DFF5E0" w:rsidR="00E4083E" w:rsidRPr="00E12E9F" w:rsidRDefault="00E4083E" w:rsidP="00A9683C">
      <w:pPr>
        <w:pStyle w:val="Corpodeltesto"/>
        <w:pBdr>
          <w:bottom w:val="none" w:sz="0" w:space="0" w:color="auto"/>
        </w:pBdr>
        <w:outlineLvl w:val="0"/>
        <w:rPr>
          <w:rFonts w:asciiTheme="minorHAnsi" w:hAnsiTheme="minorHAnsi" w:cs="Arial"/>
          <w:szCs w:val="24"/>
          <w:lang w:val="en-US"/>
        </w:rPr>
      </w:pPr>
    </w:p>
    <w:p w14:paraId="37E8785A" w14:textId="6C5DF6C6" w:rsidR="00E4083E" w:rsidRPr="00E12E9F" w:rsidRDefault="00E4083E" w:rsidP="00A9683C">
      <w:pPr>
        <w:pStyle w:val="Corpodeltesto"/>
        <w:pBdr>
          <w:bottom w:val="none" w:sz="0" w:space="0" w:color="auto"/>
        </w:pBdr>
        <w:outlineLvl w:val="0"/>
        <w:rPr>
          <w:rFonts w:asciiTheme="minorHAnsi" w:hAnsiTheme="minorHAnsi" w:cs="Arial"/>
          <w:szCs w:val="24"/>
          <w:lang w:val="en-US"/>
        </w:rPr>
      </w:pPr>
    </w:p>
    <w:p w14:paraId="68C6C205" w14:textId="7631500D" w:rsidR="00E4083E" w:rsidRDefault="00E4083E" w:rsidP="000A1861">
      <w:pPr>
        <w:pStyle w:val="Corpodeltesto"/>
        <w:pBdr>
          <w:bottom w:val="none" w:sz="0" w:space="0" w:color="auto"/>
        </w:pBdr>
        <w:jc w:val="left"/>
        <w:outlineLvl w:val="0"/>
        <w:rPr>
          <w:rFonts w:asciiTheme="minorHAnsi" w:hAnsiTheme="minorHAnsi" w:cs="Arial"/>
          <w:szCs w:val="24"/>
          <w:lang w:val="en-US"/>
        </w:rPr>
      </w:pPr>
    </w:p>
    <w:p w14:paraId="5CD8FCDB" w14:textId="0771E597"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378188B4" w14:textId="7F6639BA"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0FC19AB2" w14:textId="1158578A"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0522F771" w14:textId="297B6745"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7E3584E6" w14:textId="77777777" w:rsidR="0007061B" w:rsidRPr="00E12E9F" w:rsidRDefault="0007061B" w:rsidP="000A1861">
      <w:pPr>
        <w:pStyle w:val="Corpodeltesto"/>
        <w:pBdr>
          <w:bottom w:val="none" w:sz="0" w:space="0" w:color="auto"/>
        </w:pBdr>
        <w:jc w:val="left"/>
        <w:outlineLvl w:val="0"/>
        <w:rPr>
          <w:rFonts w:asciiTheme="minorHAnsi" w:hAnsiTheme="minorHAnsi" w:cs="Arial"/>
          <w:szCs w:val="24"/>
          <w:lang w:val="en-US"/>
        </w:rPr>
      </w:pPr>
    </w:p>
    <w:p w14:paraId="74B892F8" w14:textId="7AE88CC9" w:rsidR="00E4083E" w:rsidRPr="00E12E9F" w:rsidRDefault="00E4083E" w:rsidP="000A1861">
      <w:pPr>
        <w:pStyle w:val="Corpodeltesto"/>
        <w:pBdr>
          <w:bottom w:val="none" w:sz="0" w:space="0" w:color="auto"/>
        </w:pBdr>
        <w:jc w:val="left"/>
        <w:outlineLvl w:val="0"/>
        <w:rPr>
          <w:rFonts w:asciiTheme="minorHAnsi" w:hAnsiTheme="minorHAnsi" w:cs="Arial"/>
          <w:szCs w:val="24"/>
          <w:lang w:val="en-US"/>
        </w:rPr>
      </w:pPr>
    </w:p>
    <w:p w14:paraId="466DFDC5" w14:textId="04AD4710" w:rsidR="00E4083E" w:rsidRPr="00E12E9F" w:rsidRDefault="00E4083E" w:rsidP="000A1861">
      <w:pPr>
        <w:pStyle w:val="Corpodeltesto"/>
        <w:pBdr>
          <w:bottom w:val="none" w:sz="0" w:space="0" w:color="auto"/>
        </w:pBdr>
        <w:jc w:val="left"/>
        <w:outlineLvl w:val="0"/>
        <w:rPr>
          <w:rFonts w:asciiTheme="minorHAnsi" w:hAnsiTheme="minorHAnsi" w:cs="Arial"/>
          <w:szCs w:val="24"/>
          <w:lang w:val="en-US"/>
        </w:rPr>
      </w:pPr>
    </w:p>
    <w:p w14:paraId="068BD1C9" w14:textId="66386CA7" w:rsidR="00E4083E" w:rsidRDefault="00E4083E" w:rsidP="000A1861">
      <w:pPr>
        <w:pStyle w:val="Corpodeltesto"/>
        <w:pBdr>
          <w:bottom w:val="none" w:sz="0" w:space="0" w:color="auto"/>
        </w:pBdr>
        <w:jc w:val="left"/>
        <w:outlineLvl w:val="0"/>
        <w:rPr>
          <w:rFonts w:asciiTheme="minorHAnsi" w:hAnsiTheme="minorHAnsi" w:cs="Arial"/>
          <w:szCs w:val="24"/>
          <w:lang w:val="en-US"/>
        </w:rPr>
      </w:pPr>
    </w:p>
    <w:p w14:paraId="1DAD41AD" w14:textId="1ABD38C1"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683712B6" w14:textId="23D5BEB7"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5A0229DA" w14:textId="200C72F4"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18A2BD8E" w14:textId="364EABEE"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03269DE9" w14:textId="7B849BF4"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295FD535" w14:textId="5C831C82"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2CE9814B" w14:textId="1511DA76"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68F6ADE4" w14:textId="5A79F98A"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14670AB0" w14:textId="5011B676"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5291B35E" w14:textId="3A9B0992"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68CAF982" w14:textId="4DD2D767"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2C9E68D4" w14:textId="542861C2"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2C3B3A07" w14:textId="772DDD41"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358E0817" w14:textId="24D92F67"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3AFC3C1D" w14:textId="799AF920"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49544399" w14:textId="40B231E7"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0F314549" w14:textId="703BB73E"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3DF1A86E" w14:textId="7AD754CE"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31DD62AA" w14:textId="151EE91B" w:rsidR="0007061B" w:rsidRDefault="0007061B" w:rsidP="000A1861">
      <w:pPr>
        <w:pStyle w:val="Corpodeltesto"/>
        <w:pBdr>
          <w:bottom w:val="none" w:sz="0" w:space="0" w:color="auto"/>
        </w:pBdr>
        <w:jc w:val="left"/>
        <w:outlineLvl w:val="0"/>
        <w:rPr>
          <w:rFonts w:asciiTheme="minorHAnsi" w:hAnsiTheme="minorHAnsi" w:cs="Arial"/>
          <w:szCs w:val="24"/>
          <w:lang w:val="en-US"/>
        </w:rPr>
      </w:pPr>
    </w:p>
    <w:p w14:paraId="4EE1228A" w14:textId="77777777" w:rsidR="00E64C04" w:rsidRPr="00E12E9F" w:rsidRDefault="00E64C04" w:rsidP="00E64C04">
      <w:pPr>
        <w:pStyle w:val="Corpodeltesto"/>
        <w:pBdr>
          <w:bottom w:val="none" w:sz="0" w:space="0" w:color="auto"/>
        </w:pBdr>
        <w:jc w:val="left"/>
        <w:outlineLvl w:val="0"/>
        <w:rPr>
          <w:rFonts w:asciiTheme="minorHAnsi" w:hAnsiTheme="minorHAnsi" w:cs="Arial"/>
          <w:szCs w:val="24"/>
          <w:lang w:val="en-US"/>
        </w:rPr>
      </w:pPr>
    </w:p>
    <w:p w14:paraId="2DF6EAF7" w14:textId="77777777" w:rsidR="00E64C04" w:rsidRPr="00E12E9F" w:rsidRDefault="00E64C04" w:rsidP="00E64C04">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en-US"/>
        </w:rPr>
      </w:pPr>
    </w:p>
    <w:p w14:paraId="74A0CF9B" w14:textId="77777777" w:rsidR="00E64C04" w:rsidRPr="00FE20F8" w:rsidRDefault="00E64C04" w:rsidP="00E64C04">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de-DE"/>
        </w:rPr>
      </w:pPr>
      <w:r w:rsidRPr="00FE20F8">
        <w:rPr>
          <w:rFonts w:ascii="Calibri" w:eastAsia="Calibri" w:hAnsi="Calibri"/>
          <w:b/>
          <w:bCs/>
          <w:lang w:val="de-DE"/>
        </w:rPr>
        <w:t xml:space="preserve">Fantini und der Fuorisalone 2022 _ Neue Stories bei Fantini Milano _ Dialog mit der Materie </w:t>
      </w:r>
    </w:p>
    <w:p w14:paraId="58497142" w14:textId="77777777" w:rsidR="00E64C04" w:rsidRPr="00FE20F8" w:rsidRDefault="00E64C04" w:rsidP="00E64C04">
      <w:pPr>
        <w:pBdr>
          <w:top w:val="single" w:sz="4" w:space="1" w:color="auto"/>
          <w:left w:val="single" w:sz="4" w:space="4" w:color="auto"/>
          <w:bottom w:val="single" w:sz="4" w:space="1" w:color="auto"/>
          <w:right w:val="single" w:sz="4" w:space="4" w:color="auto"/>
        </w:pBdr>
        <w:jc w:val="center"/>
        <w:outlineLvl w:val="0"/>
        <w:rPr>
          <w:rFonts w:asciiTheme="minorHAnsi" w:hAnsiTheme="minorHAnsi"/>
          <w:b/>
          <w:lang w:val="de-DE"/>
        </w:rPr>
      </w:pPr>
    </w:p>
    <w:p w14:paraId="148AC5E0" w14:textId="77777777" w:rsidR="00E64C04" w:rsidRPr="00FE20F8" w:rsidRDefault="00E64C04" w:rsidP="00E64C04">
      <w:pPr>
        <w:pStyle w:val="Corpodeltesto"/>
        <w:pBdr>
          <w:bottom w:val="none" w:sz="0" w:space="0" w:color="auto"/>
        </w:pBdr>
        <w:jc w:val="left"/>
        <w:outlineLvl w:val="0"/>
        <w:rPr>
          <w:rFonts w:asciiTheme="minorHAnsi" w:hAnsiTheme="minorHAnsi" w:cs="Arial"/>
          <w:szCs w:val="24"/>
          <w:lang w:val="de-DE"/>
        </w:rPr>
      </w:pPr>
    </w:p>
    <w:p w14:paraId="2AD5CE22" w14:textId="77777777" w:rsidR="00E64C04" w:rsidRPr="00FE20F8" w:rsidRDefault="00E64C04" w:rsidP="00E64C04">
      <w:pPr>
        <w:widowControl w:val="0"/>
        <w:autoSpaceDE w:val="0"/>
        <w:autoSpaceDN w:val="0"/>
        <w:adjustRightInd w:val="0"/>
        <w:rPr>
          <w:rFonts w:asciiTheme="minorHAnsi" w:hAnsiTheme="minorHAnsi" w:cs="Arial"/>
          <w:lang w:val="de-DE"/>
        </w:rPr>
      </w:pPr>
      <w:r w:rsidRPr="00FE20F8">
        <w:rPr>
          <w:rFonts w:ascii="Calibri" w:eastAsia="Calibri" w:hAnsi="Calibri" w:cs="Arial"/>
          <w:lang w:val="de-DE"/>
        </w:rPr>
        <w:t xml:space="preserve">Anlässlich der Designwoche </w:t>
      </w:r>
      <w:r w:rsidRPr="00FE20F8">
        <w:rPr>
          <w:rFonts w:ascii="Calibri" w:eastAsia="Calibri" w:hAnsi="Calibri"/>
          <w:lang w:val="de-DE"/>
        </w:rPr>
        <w:t xml:space="preserve">im Herzen Mailands, in Via Solferino 18, inszeniert Fantini Milano „Dialog mit der Materie“, eine besondere Installation und Ergebnis einer Komposition, an der </w:t>
      </w:r>
      <w:r w:rsidRPr="00FE20F8">
        <w:rPr>
          <w:rFonts w:ascii="Calibri" w:eastAsia="Calibri" w:hAnsi="Calibri" w:cs="Arial"/>
          <w:lang w:val="de-DE"/>
        </w:rPr>
        <w:t xml:space="preserve">Fantini, </w:t>
      </w:r>
      <w:r w:rsidRPr="00FE20F8">
        <w:rPr>
          <w:rFonts w:ascii="Calibri" w:eastAsia="Calibri" w:hAnsi="Calibri"/>
          <w:lang w:val="de-DE"/>
        </w:rPr>
        <w:t xml:space="preserve">Matteo Thun, Antonio Rodriguez und </w:t>
      </w:r>
      <w:r w:rsidRPr="00FE20F8">
        <w:rPr>
          <w:rFonts w:ascii="Calibri" w:eastAsia="Calibri" w:hAnsi="Calibri" w:cs="Arial"/>
          <w:lang w:val="de-DE"/>
        </w:rPr>
        <w:t xml:space="preserve">Venini mitgearbeitet haben. </w:t>
      </w:r>
    </w:p>
    <w:p w14:paraId="6751CB30" w14:textId="77777777" w:rsidR="00E64C04" w:rsidRPr="00FE20F8" w:rsidRDefault="00E64C04" w:rsidP="00E64C04">
      <w:pPr>
        <w:widowControl w:val="0"/>
        <w:autoSpaceDE w:val="0"/>
        <w:autoSpaceDN w:val="0"/>
        <w:adjustRightInd w:val="0"/>
        <w:rPr>
          <w:rFonts w:asciiTheme="minorHAnsi" w:hAnsiTheme="minorHAnsi"/>
          <w:lang w:val="de-DE"/>
        </w:rPr>
      </w:pPr>
    </w:p>
    <w:p w14:paraId="47ECCC4D" w14:textId="77777777" w:rsidR="00E64C04" w:rsidRPr="00FE20F8" w:rsidRDefault="00E64C04" w:rsidP="00E64C04">
      <w:pPr>
        <w:widowControl w:val="0"/>
        <w:autoSpaceDE w:val="0"/>
        <w:autoSpaceDN w:val="0"/>
        <w:adjustRightInd w:val="0"/>
        <w:rPr>
          <w:rFonts w:asciiTheme="minorHAnsi" w:hAnsiTheme="minorHAnsi"/>
          <w:lang w:val="de-DE"/>
        </w:rPr>
      </w:pPr>
      <w:r w:rsidRPr="00FE20F8">
        <w:rPr>
          <w:rFonts w:ascii="Calibri" w:eastAsia="Calibri" w:hAnsi="Calibri"/>
          <w:lang w:val="de-DE"/>
        </w:rPr>
        <w:t xml:space="preserve">Dialog mit der Materie ist die Präsentation von exklusiven mundgeblasenen Glasgriffen, </w:t>
      </w:r>
      <w:r w:rsidRPr="00FE20F8">
        <w:rPr>
          <w:rFonts w:ascii="Calibri" w:eastAsia="Calibri" w:hAnsi="Calibri" w:cs="Arial"/>
          <w:lang w:val="de-DE"/>
        </w:rPr>
        <w:t xml:space="preserve">entworfen von Matteo Thun und Antonio Rodriguez, </w:t>
      </w:r>
      <w:r w:rsidRPr="00FE20F8">
        <w:rPr>
          <w:rFonts w:ascii="Calibri" w:eastAsia="Calibri" w:hAnsi="Calibri"/>
          <w:lang w:val="de-DE"/>
        </w:rPr>
        <w:t xml:space="preserve">meisterhaft modelliert von der historischen Venini-Glasfabrik in Murano. </w:t>
      </w:r>
    </w:p>
    <w:p w14:paraId="4F7DBF18" w14:textId="77777777" w:rsidR="00643864" w:rsidRPr="00FE20F8" w:rsidRDefault="00643864" w:rsidP="00643864">
      <w:pPr>
        <w:pStyle w:val="Corpodeltesto"/>
        <w:pBdr>
          <w:bottom w:val="none" w:sz="0" w:space="0" w:color="auto"/>
        </w:pBdr>
        <w:outlineLvl w:val="0"/>
        <w:rPr>
          <w:rFonts w:asciiTheme="minorHAnsi" w:hAnsiTheme="minorHAnsi" w:cs="Arial"/>
          <w:szCs w:val="24"/>
          <w:u w:val="single"/>
          <w:lang w:val="de-DE"/>
        </w:rPr>
      </w:pPr>
    </w:p>
    <w:p w14:paraId="21661C77" w14:textId="77777777" w:rsidR="00E64C04" w:rsidRPr="00FE20F8" w:rsidRDefault="00E64C04" w:rsidP="00E64C04">
      <w:pPr>
        <w:pStyle w:val="Corpodeltesto"/>
        <w:pBdr>
          <w:bottom w:val="none" w:sz="0" w:space="0" w:color="auto"/>
        </w:pBdr>
        <w:outlineLvl w:val="0"/>
        <w:rPr>
          <w:rFonts w:asciiTheme="minorHAnsi" w:hAnsiTheme="minorHAnsi"/>
          <w:szCs w:val="24"/>
          <w:u w:val="single"/>
          <w:lang w:val="de-DE"/>
        </w:rPr>
      </w:pPr>
      <w:r w:rsidRPr="00FE20F8">
        <w:rPr>
          <w:rFonts w:ascii="Calibri" w:eastAsia="Calibri" w:hAnsi="Calibri"/>
          <w:szCs w:val="24"/>
          <w:u w:val="single"/>
          <w:lang w:val="de-DE"/>
        </w:rPr>
        <w:t>Serie Venezia, Griffe aus Muranoglas von Venini</w:t>
      </w:r>
    </w:p>
    <w:p w14:paraId="3FEFEB27"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p>
    <w:p w14:paraId="721D1F9E" w14:textId="77777777" w:rsidR="00E64C04" w:rsidRPr="00F248FD" w:rsidRDefault="00E64C04" w:rsidP="00E64C04">
      <w:pPr>
        <w:pStyle w:val="Corpodeltesto"/>
        <w:pBdr>
          <w:bottom w:val="none" w:sz="0" w:space="0" w:color="auto"/>
        </w:pBdr>
        <w:jc w:val="left"/>
        <w:outlineLvl w:val="0"/>
        <w:rPr>
          <w:rFonts w:asciiTheme="minorHAnsi" w:eastAsia="MS Mincho" w:hAnsiTheme="minorHAnsi"/>
          <w:b/>
          <w:szCs w:val="24"/>
          <w:lang w:val="en-US"/>
        </w:rPr>
      </w:pPr>
      <w:r w:rsidRPr="00F248FD">
        <w:rPr>
          <w:rFonts w:ascii="Calibri" w:eastAsia="Calibri" w:hAnsi="Calibri"/>
          <w:b/>
          <w:bCs/>
          <w:szCs w:val="24"/>
          <w:lang w:val="en-US"/>
        </w:rPr>
        <w:t xml:space="preserve">Fantini Milano Via Solferino 18 / Brera Design District </w:t>
      </w:r>
    </w:p>
    <w:p w14:paraId="6252D22E"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r w:rsidRPr="00FE20F8">
        <w:rPr>
          <w:rFonts w:ascii="Calibri" w:eastAsia="Calibri" w:hAnsi="Calibri"/>
          <w:b/>
          <w:bCs/>
          <w:szCs w:val="24"/>
          <w:lang w:val="de-DE"/>
        </w:rPr>
        <w:t>Vom 7. bis 12. Juni</w:t>
      </w:r>
    </w:p>
    <w:p w14:paraId="1E560A33"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r w:rsidRPr="00FE20F8">
        <w:rPr>
          <w:rFonts w:ascii="Calibri" w:eastAsia="Calibri" w:hAnsi="Calibri"/>
          <w:b/>
          <w:bCs/>
          <w:szCs w:val="24"/>
          <w:lang w:val="de-DE"/>
        </w:rPr>
        <w:t>von 10:00 bis 21:00 Uhr (12. Juni bis 18:00 Uhr)</w:t>
      </w:r>
    </w:p>
    <w:p w14:paraId="65D2180C"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p>
    <w:p w14:paraId="47F1762D"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r w:rsidRPr="00FE20F8">
        <w:rPr>
          <w:rFonts w:ascii="Calibri" w:eastAsia="Calibri" w:hAnsi="Calibri"/>
          <w:b/>
          <w:bCs/>
          <w:szCs w:val="24"/>
          <w:lang w:val="de-DE"/>
        </w:rPr>
        <w:t>Pressevorschau</w:t>
      </w:r>
    </w:p>
    <w:p w14:paraId="154F72D1"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r w:rsidRPr="00FE20F8">
        <w:rPr>
          <w:rFonts w:ascii="Calibri" w:eastAsia="Calibri" w:hAnsi="Calibri"/>
          <w:b/>
          <w:bCs/>
          <w:szCs w:val="24"/>
          <w:lang w:val="de-DE"/>
        </w:rPr>
        <w:t xml:space="preserve">6. Juni ab 15:00 Uhr </w:t>
      </w:r>
    </w:p>
    <w:p w14:paraId="23F486EE"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p>
    <w:p w14:paraId="76E92B7A" w14:textId="77777777" w:rsidR="00E64C04" w:rsidRPr="00FE20F8" w:rsidRDefault="00E64C04" w:rsidP="00E64C04">
      <w:pPr>
        <w:pStyle w:val="Corpodeltesto"/>
        <w:pBdr>
          <w:bottom w:val="none" w:sz="0" w:space="0" w:color="auto"/>
        </w:pBdr>
        <w:jc w:val="left"/>
        <w:outlineLvl w:val="0"/>
        <w:rPr>
          <w:rFonts w:asciiTheme="minorHAnsi" w:hAnsiTheme="minorHAnsi" w:cs="Arial"/>
          <w:szCs w:val="24"/>
          <w:lang w:val="de-DE"/>
        </w:rPr>
      </w:pPr>
    </w:p>
    <w:p w14:paraId="6A35F169" w14:textId="77777777" w:rsidR="00E64C04" w:rsidRPr="00FE20F8" w:rsidRDefault="00E64C04" w:rsidP="00E64C04">
      <w:pPr>
        <w:pStyle w:val="Corpodeltesto"/>
        <w:pBdr>
          <w:bottom w:val="none" w:sz="0" w:space="0" w:color="auto"/>
        </w:pBdr>
        <w:jc w:val="left"/>
        <w:outlineLvl w:val="0"/>
        <w:rPr>
          <w:rFonts w:asciiTheme="minorHAnsi" w:hAnsiTheme="minorHAnsi" w:cs="Arial"/>
          <w:szCs w:val="24"/>
          <w:lang w:val="de-DE"/>
        </w:rPr>
      </w:pPr>
    </w:p>
    <w:p w14:paraId="327B405B" w14:textId="77777777" w:rsidR="00E64C04" w:rsidRPr="00FE20F8" w:rsidRDefault="00E64C04" w:rsidP="00E64C04">
      <w:pPr>
        <w:pStyle w:val="Corpodeltesto"/>
        <w:pBdr>
          <w:bottom w:val="none" w:sz="0" w:space="0" w:color="auto"/>
        </w:pBdr>
        <w:jc w:val="left"/>
        <w:outlineLvl w:val="0"/>
        <w:rPr>
          <w:rFonts w:asciiTheme="minorHAnsi" w:eastAsia="MS Mincho" w:hAnsiTheme="minorHAnsi"/>
          <w:b/>
          <w:szCs w:val="24"/>
          <w:lang w:val="de-DE"/>
        </w:rPr>
      </w:pPr>
    </w:p>
    <w:p w14:paraId="3D60BC86" w14:textId="77777777" w:rsidR="00E64C04" w:rsidRPr="00FE20F8" w:rsidRDefault="00E64C04" w:rsidP="00E64C04">
      <w:pPr>
        <w:pStyle w:val="Corpodeltesto"/>
        <w:pBdr>
          <w:bottom w:val="none" w:sz="0" w:space="0" w:color="auto"/>
        </w:pBdr>
        <w:outlineLvl w:val="0"/>
        <w:rPr>
          <w:rFonts w:asciiTheme="minorHAnsi" w:hAnsiTheme="minorHAnsi"/>
          <w:b/>
          <w:szCs w:val="24"/>
          <w:lang w:val="de-DE"/>
        </w:rPr>
      </w:pPr>
    </w:p>
    <w:p w14:paraId="680B9053" w14:textId="77777777" w:rsidR="00F6223B" w:rsidRPr="00F6223B" w:rsidRDefault="00F6223B" w:rsidP="00F6223B">
      <w:pPr>
        <w:rPr>
          <w:rFonts w:ascii="Calibri" w:hAnsi="Calibri" w:cs="Calibri"/>
          <w:color w:val="000000"/>
          <w:sz w:val="20"/>
          <w:szCs w:val="20"/>
        </w:rPr>
      </w:pPr>
      <w:r w:rsidRPr="00F6223B">
        <w:rPr>
          <w:rFonts w:ascii="Calibri" w:hAnsi="Calibri" w:cs="Calibri"/>
          <w:b/>
          <w:bCs/>
          <w:color w:val="000000"/>
          <w:sz w:val="20"/>
          <w:szCs w:val="20"/>
        </w:rPr>
        <w:t>Fantini Pressekontakt D-A-CH</w:t>
      </w:r>
    </w:p>
    <w:p w14:paraId="1EACA023" w14:textId="211EF7DA" w:rsidR="00F6223B" w:rsidRPr="00F6223B" w:rsidRDefault="00F6223B" w:rsidP="00F6223B">
      <w:pPr>
        <w:rPr>
          <w:rFonts w:ascii="Calibri" w:hAnsi="Calibri" w:cs="Calibri"/>
          <w:color w:val="000000"/>
          <w:sz w:val="20"/>
          <w:szCs w:val="20"/>
        </w:rPr>
      </w:pPr>
      <w:r>
        <w:rPr>
          <w:rFonts w:ascii="Calibri" w:hAnsi="Calibri" w:cs="Calibri"/>
          <w:color w:val="000000"/>
          <w:sz w:val="20"/>
          <w:szCs w:val="20"/>
        </w:rPr>
        <w:t>n</w:t>
      </w:r>
      <w:r w:rsidRPr="00F6223B">
        <w:rPr>
          <w:rFonts w:ascii="Calibri" w:hAnsi="Calibri" w:cs="Calibri"/>
          <w:color w:val="000000"/>
          <w:sz w:val="20"/>
          <w:szCs w:val="20"/>
        </w:rPr>
        <w:t>eumann Communication</w:t>
      </w:r>
    </w:p>
    <w:p w14:paraId="5F882C57" w14:textId="3B186949" w:rsidR="00F6223B" w:rsidRPr="00F6223B" w:rsidRDefault="00F6223B" w:rsidP="00F6223B">
      <w:pPr>
        <w:rPr>
          <w:rFonts w:ascii="Calibri" w:hAnsi="Calibri" w:cs="Calibri"/>
          <w:color w:val="000000"/>
          <w:sz w:val="20"/>
          <w:szCs w:val="20"/>
        </w:rPr>
      </w:pPr>
      <w:r w:rsidRPr="00F6223B">
        <w:rPr>
          <w:rFonts w:ascii="Calibri" w:hAnsi="Calibri" w:cs="Calibri"/>
          <w:color w:val="000000"/>
          <w:sz w:val="20"/>
          <w:szCs w:val="20"/>
        </w:rPr>
        <w:t>Claudia Neumann, Fabian Leinweber</w:t>
      </w:r>
      <w:r>
        <w:rPr>
          <w:rFonts w:ascii="Calibri" w:hAnsi="Calibri" w:cs="Calibri"/>
          <w:color w:val="000000"/>
          <w:sz w:val="20"/>
          <w:szCs w:val="20"/>
        </w:rPr>
        <w:t>, Jule Antoni</w:t>
      </w:r>
    </w:p>
    <w:p w14:paraId="0619E657" w14:textId="77777777" w:rsidR="00F6223B" w:rsidRPr="00F6223B" w:rsidRDefault="00F6223B" w:rsidP="00F6223B">
      <w:pPr>
        <w:rPr>
          <w:rFonts w:ascii="Calibri" w:hAnsi="Calibri" w:cs="Calibri"/>
          <w:color w:val="000000"/>
          <w:sz w:val="20"/>
          <w:szCs w:val="20"/>
        </w:rPr>
      </w:pPr>
      <w:r w:rsidRPr="00F6223B">
        <w:rPr>
          <w:rFonts w:ascii="Calibri" w:hAnsi="Calibri" w:cs="Calibri"/>
          <w:color w:val="000000"/>
          <w:sz w:val="20"/>
          <w:szCs w:val="20"/>
        </w:rPr>
        <w:t>Tel.: +49 (0) 221 913949-0</w:t>
      </w:r>
    </w:p>
    <w:p w14:paraId="2AA65E31" w14:textId="77777777" w:rsidR="00F6223B" w:rsidRPr="00F6223B" w:rsidRDefault="0013647F" w:rsidP="00F6223B">
      <w:pPr>
        <w:rPr>
          <w:rFonts w:ascii="Calibri" w:hAnsi="Calibri" w:cs="Calibri"/>
          <w:color w:val="000000"/>
          <w:sz w:val="20"/>
          <w:szCs w:val="20"/>
        </w:rPr>
      </w:pPr>
      <w:hyperlink r:id="rId7" w:history="1">
        <w:r w:rsidR="00F6223B" w:rsidRPr="00F6223B">
          <w:rPr>
            <w:rStyle w:val="Collegamentoipertestuale"/>
            <w:rFonts w:ascii="Calibri" w:hAnsi="Calibri" w:cs="Calibri"/>
            <w:color w:val="0563C1"/>
            <w:sz w:val="20"/>
            <w:szCs w:val="20"/>
          </w:rPr>
          <w:t>fantini@neumann-communication.de</w:t>
        </w:r>
      </w:hyperlink>
    </w:p>
    <w:p w14:paraId="432D35E0" w14:textId="77777777" w:rsidR="00E64C04" w:rsidRPr="00F6223B" w:rsidRDefault="00E64C04" w:rsidP="00E64C04">
      <w:pPr>
        <w:pStyle w:val="Corpodeltesto"/>
        <w:pBdr>
          <w:bottom w:val="none" w:sz="0" w:space="0" w:color="auto"/>
        </w:pBdr>
        <w:rPr>
          <w:rFonts w:ascii="Calibri" w:hAnsi="Calibri" w:cs="Calibri"/>
          <w:b/>
          <w:color w:val="FF0000"/>
          <w:sz w:val="20"/>
          <w:lang w:val="de-DE"/>
        </w:rPr>
      </w:pPr>
    </w:p>
    <w:p w14:paraId="38789A02" w14:textId="77777777" w:rsidR="00E64C04" w:rsidRPr="00FE20F8" w:rsidRDefault="00E64C04" w:rsidP="00E64C04">
      <w:pPr>
        <w:rPr>
          <w:rFonts w:asciiTheme="minorHAnsi" w:hAnsiTheme="minorHAnsi"/>
          <w:lang w:val="de-DE"/>
        </w:rPr>
      </w:pPr>
    </w:p>
    <w:p w14:paraId="05B90B15" w14:textId="77777777" w:rsidR="00E64C04" w:rsidRPr="00FE20F8" w:rsidRDefault="00E64C04" w:rsidP="00E64C04">
      <w:pPr>
        <w:rPr>
          <w:rFonts w:asciiTheme="minorHAnsi" w:hAnsiTheme="minorHAnsi"/>
          <w:lang w:val="de-DE"/>
        </w:rPr>
      </w:pPr>
    </w:p>
    <w:p w14:paraId="49EB8D0F" w14:textId="77777777" w:rsidR="001E05E9" w:rsidRPr="00FE20F8" w:rsidRDefault="001E05E9" w:rsidP="0071392B">
      <w:pPr>
        <w:pStyle w:val="Corpodeltesto"/>
        <w:pBdr>
          <w:bottom w:val="none" w:sz="0" w:space="0" w:color="auto"/>
        </w:pBdr>
        <w:jc w:val="left"/>
        <w:outlineLvl w:val="0"/>
        <w:rPr>
          <w:rFonts w:asciiTheme="minorHAnsi" w:eastAsia="MS Mincho" w:hAnsiTheme="minorHAnsi"/>
          <w:b/>
          <w:szCs w:val="24"/>
          <w:lang w:val="de-DE"/>
        </w:rPr>
      </w:pPr>
    </w:p>
    <w:p w14:paraId="489CC1EF" w14:textId="77777777" w:rsidR="001E05E9" w:rsidRPr="00FE20F8" w:rsidRDefault="001E05E9" w:rsidP="001E05E9">
      <w:pPr>
        <w:pStyle w:val="Corpodeltesto"/>
        <w:pBdr>
          <w:bottom w:val="none" w:sz="0" w:space="0" w:color="auto"/>
        </w:pBdr>
        <w:jc w:val="left"/>
        <w:outlineLvl w:val="0"/>
        <w:rPr>
          <w:rFonts w:asciiTheme="minorHAnsi" w:hAnsiTheme="minorHAnsi" w:cs="Arial"/>
          <w:szCs w:val="24"/>
          <w:lang w:val="de-DE"/>
        </w:rPr>
      </w:pPr>
    </w:p>
    <w:p w14:paraId="40C8D407" w14:textId="77777777" w:rsidR="001E05E9" w:rsidRPr="00FE20F8" w:rsidRDefault="001E05E9" w:rsidP="001E05E9">
      <w:pPr>
        <w:pStyle w:val="Corpodeltesto"/>
        <w:pBdr>
          <w:bottom w:val="none" w:sz="0" w:space="0" w:color="auto"/>
        </w:pBdr>
        <w:jc w:val="left"/>
        <w:outlineLvl w:val="0"/>
        <w:rPr>
          <w:rFonts w:asciiTheme="minorHAnsi" w:hAnsiTheme="minorHAnsi" w:cs="Arial"/>
          <w:szCs w:val="24"/>
          <w:lang w:val="de-DE"/>
        </w:rPr>
      </w:pPr>
    </w:p>
    <w:p w14:paraId="5A81BBE2" w14:textId="77777777" w:rsidR="001E05E9" w:rsidRPr="00FE20F8" w:rsidRDefault="001E05E9" w:rsidP="0071392B">
      <w:pPr>
        <w:pStyle w:val="Corpodeltesto"/>
        <w:pBdr>
          <w:bottom w:val="none" w:sz="0" w:space="0" w:color="auto"/>
        </w:pBdr>
        <w:jc w:val="left"/>
        <w:outlineLvl w:val="0"/>
        <w:rPr>
          <w:rFonts w:asciiTheme="minorHAnsi" w:eastAsia="MS Mincho" w:hAnsiTheme="minorHAnsi"/>
          <w:b/>
          <w:szCs w:val="24"/>
          <w:lang w:val="de-DE"/>
        </w:rPr>
      </w:pPr>
    </w:p>
    <w:p w14:paraId="44E72511" w14:textId="77777777" w:rsidR="00A9683C" w:rsidRPr="00FE20F8" w:rsidRDefault="00A9683C" w:rsidP="00A9683C">
      <w:pPr>
        <w:pStyle w:val="Corpodeltesto"/>
        <w:pBdr>
          <w:bottom w:val="none" w:sz="0" w:space="0" w:color="auto"/>
        </w:pBdr>
        <w:outlineLvl w:val="0"/>
        <w:rPr>
          <w:rFonts w:asciiTheme="minorHAnsi" w:hAnsiTheme="minorHAnsi"/>
          <w:b/>
          <w:szCs w:val="24"/>
          <w:lang w:val="de-DE"/>
        </w:rPr>
      </w:pPr>
    </w:p>
    <w:p w14:paraId="7285CCE6" w14:textId="77777777" w:rsidR="00A9683C" w:rsidRPr="00FE20F8" w:rsidRDefault="00A9683C" w:rsidP="00A9683C">
      <w:pPr>
        <w:pStyle w:val="Corpodeltesto"/>
        <w:pBdr>
          <w:bottom w:val="none" w:sz="0" w:space="0" w:color="auto"/>
        </w:pBdr>
        <w:rPr>
          <w:rFonts w:asciiTheme="minorHAnsi" w:hAnsiTheme="minorHAnsi"/>
          <w:b/>
          <w:color w:val="FF0000"/>
          <w:szCs w:val="24"/>
          <w:lang w:val="de-DE"/>
        </w:rPr>
      </w:pPr>
    </w:p>
    <w:p w14:paraId="197408D6" w14:textId="77777777" w:rsidR="00E279A2" w:rsidRPr="00FE20F8" w:rsidRDefault="00E279A2" w:rsidP="00E279A2">
      <w:pPr>
        <w:rPr>
          <w:rFonts w:asciiTheme="minorHAnsi" w:hAnsiTheme="minorHAnsi"/>
          <w:lang w:val="de-DE"/>
        </w:rPr>
      </w:pPr>
    </w:p>
    <w:bookmarkEnd w:id="2"/>
    <w:p w14:paraId="414DAFD7" w14:textId="77777777" w:rsidR="005B0EA9" w:rsidRPr="00FE20F8" w:rsidRDefault="005B0EA9">
      <w:pPr>
        <w:rPr>
          <w:rFonts w:asciiTheme="minorHAnsi" w:hAnsiTheme="minorHAnsi"/>
          <w:lang w:val="de-DE"/>
        </w:rPr>
      </w:pPr>
    </w:p>
    <w:sectPr w:rsidR="005B0EA9" w:rsidRPr="00FE20F8" w:rsidSect="00BF05F4">
      <w:head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88AB5" w14:textId="77777777" w:rsidR="009A3560" w:rsidRDefault="009A3560" w:rsidP="0007061B">
      <w:r>
        <w:separator/>
      </w:r>
    </w:p>
  </w:endnote>
  <w:endnote w:type="continuationSeparator" w:id="0">
    <w:p w14:paraId="7A9EC618" w14:textId="77777777" w:rsidR="009A3560" w:rsidRDefault="009A3560" w:rsidP="00070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C3371" w14:textId="77777777" w:rsidR="009A3560" w:rsidRDefault="009A3560" w:rsidP="0007061B">
      <w:r>
        <w:separator/>
      </w:r>
    </w:p>
  </w:footnote>
  <w:footnote w:type="continuationSeparator" w:id="0">
    <w:p w14:paraId="613F311B" w14:textId="77777777" w:rsidR="009A3560" w:rsidRDefault="009A3560" w:rsidP="00070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1D7D" w14:textId="1556ACFD" w:rsidR="0007061B" w:rsidRDefault="0007061B">
    <w:pPr>
      <w:pStyle w:val="Intestazione"/>
    </w:pPr>
    <w:r w:rsidRPr="00FE20F8">
      <w:rPr>
        <w:rFonts w:asciiTheme="minorHAnsi" w:hAnsiTheme="minorHAnsi"/>
        <w:noProof/>
        <w:lang w:val="de-DE" w:eastAsia="zh-CN"/>
      </w:rPr>
      <w:drawing>
        <wp:anchor distT="114300" distB="114300" distL="114300" distR="114300" simplePos="0" relativeHeight="251659264" behindDoc="0" locked="0" layoutInCell="1" hidden="0" allowOverlap="1" wp14:anchorId="3937321D" wp14:editId="71398CEB">
          <wp:simplePos x="0" y="0"/>
          <wp:positionH relativeFrom="margin">
            <wp:posOffset>4977130</wp:posOffset>
          </wp:positionH>
          <wp:positionV relativeFrom="paragraph">
            <wp:posOffset>50800</wp:posOffset>
          </wp:positionV>
          <wp:extent cx="1715135" cy="815340"/>
          <wp:effectExtent l="0" t="0" r="0" b="3810"/>
          <wp:wrapSquare wrapText="bothSides" distT="114300" distB="114300" distL="114300" distR="11430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715135" cy="81534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7D60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1660096"/>
    <w:multiLevelType w:val="hybridMultilevel"/>
    <w:tmpl w:val="5E4AC8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8197750">
    <w:abstractNumId w:val="1"/>
  </w:num>
  <w:num w:numId="2" w16cid:durableId="203838767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na Milano">
    <w15:presenceInfo w15:providerId="AD" w15:userId="S::marketing@fantini.it::a212ee03-e118-483e-be65-c32e1fa9a90b"/>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EBC"/>
    <w:rsid w:val="00030E3F"/>
    <w:rsid w:val="0007061B"/>
    <w:rsid w:val="000915EB"/>
    <w:rsid w:val="00097F88"/>
    <w:rsid w:val="000A1861"/>
    <w:rsid w:val="001049DC"/>
    <w:rsid w:val="0013647F"/>
    <w:rsid w:val="00147020"/>
    <w:rsid w:val="00160783"/>
    <w:rsid w:val="001E05E9"/>
    <w:rsid w:val="001E4FC8"/>
    <w:rsid w:val="0021240E"/>
    <w:rsid w:val="0022570A"/>
    <w:rsid w:val="002673E3"/>
    <w:rsid w:val="0027091B"/>
    <w:rsid w:val="002A4FA5"/>
    <w:rsid w:val="002F46D3"/>
    <w:rsid w:val="003060DF"/>
    <w:rsid w:val="003366D2"/>
    <w:rsid w:val="003A24B7"/>
    <w:rsid w:val="00401BF2"/>
    <w:rsid w:val="00454D3B"/>
    <w:rsid w:val="00470146"/>
    <w:rsid w:val="004943BF"/>
    <w:rsid w:val="004B452D"/>
    <w:rsid w:val="004D6FFB"/>
    <w:rsid w:val="005159FD"/>
    <w:rsid w:val="005B0EA9"/>
    <w:rsid w:val="005B72B3"/>
    <w:rsid w:val="006061C2"/>
    <w:rsid w:val="00643864"/>
    <w:rsid w:val="006811F0"/>
    <w:rsid w:val="006A0BEC"/>
    <w:rsid w:val="0071392B"/>
    <w:rsid w:val="00740507"/>
    <w:rsid w:val="007416F3"/>
    <w:rsid w:val="0074222C"/>
    <w:rsid w:val="00753293"/>
    <w:rsid w:val="0075566A"/>
    <w:rsid w:val="00761FEF"/>
    <w:rsid w:val="007866C9"/>
    <w:rsid w:val="007A3834"/>
    <w:rsid w:val="007D05BF"/>
    <w:rsid w:val="007F081D"/>
    <w:rsid w:val="00844BA3"/>
    <w:rsid w:val="00850C41"/>
    <w:rsid w:val="00862016"/>
    <w:rsid w:val="008C466C"/>
    <w:rsid w:val="00911547"/>
    <w:rsid w:val="009550F4"/>
    <w:rsid w:val="009912BA"/>
    <w:rsid w:val="009A3560"/>
    <w:rsid w:val="009D143E"/>
    <w:rsid w:val="00A02931"/>
    <w:rsid w:val="00A26EBC"/>
    <w:rsid w:val="00A9683C"/>
    <w:rsid w:val="00AA38C3"/>
    <w:rsid w:val="00B32FFD"/>
    <w:rsid w:val="00B9614C"/>
    <w:rsid w:val="00BF05F4"/>
    <w:rsid w:val="00C06DAE"/>
    <w:rsid w:val="00C61FD8"/>
    <w:rsid w:val="00C64141"/>
    <w:rsid w:val="00C845AF"/>
    <w:rsid w:val="00D00384"/>
    <w:rsid w:val="00D2759E"/>
    <w:rsid w:val="00D36CBB"/>
    <w:rsid w:val="00D876E0"/>
    <w:rsid w:val="00DB7F21"/>
    <w:rsid w:val="00DC4A10"/>
    <w:rsid w:val="00DC4ADB"/>
    <w:rsid w:val="00DF0FE8"/>
    <w:rsid w:val="00E07BBB"/>
    <w:rsid w:val="00E12E9F"/>
    <w:rsid w:val="00E2359F"/>
    <w:rsid w:val="00E279A2"/>
    <w:rsid w:val="00E4083E"/>
    <w:rsid w:val="00E50CD8"/>
    <w:rsid w:val="00E63B07"/>
    <w:rsid w:val="00E64C04"/>
    <w:rsid w:val="00EA580A"/>
    <w:rsid w:val="00EF2167"/>
    <w:rsid w:val="00F15352"/>
    <w:rsid w:val="00F248FD"/>
    <w:rsid w:val="00F6223B"/>
    <w:rsid w:val="00F723BD"/>
    <w:rsid w:val="00FE20F8"/>
    <w:rsid w:val="00FF026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F683F"/>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E279A2"/>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uiPriority w:val="1"/>
    <w:semiHidden/>
    <w:unhideWhenUsed/>
  </w:style>
  <w:style w:type="paragraph" w:customStyle="1" w:styleId="Corpodeltesto">
    <w:name w:val="Corpo del testo"/>
    <w:basedOn w:val="Normale"/>
    <w:link w:val="CorpodeltestoCarattere"/>
    <w:semiHidden/>
    <w:rsid w:val="00E279A2"/>
    <w:pPr>
      <w:pBdr>
        <w:bottom w:val="single" w:sz="12" w:space="2" w:color="auto"/>
      </w:pBdr>
      <w:jc w:val="both"/>
    </w:pPr>
    <w:rPr>
      <w:rFonts w:ascii="Times New Roman" w:eastAsia="Times New Roman" w:hAnsi="Times New Roman"/>
      <w:szCs w:val="20"/>
    </w:rPr>
  </w:style>
  <w:style w:type="character" w:customStyle="1" w:styleId="CorpodeltestoCarattere">
    <w:name w:val="Corpo del testo Carattere"/>
    <w:link w:val="Corpodeltesto"/>
    <w:semiHidden/>
    <w:rsid w:val="00E279A2"/>
    <w:rPr>
      <w:rFonts w:ascii="Times New Roman" w:eastAsia="Times New Roman" w:hAnsi="Times New Roman" w:cs="Times New Roman"/>
      <w:szCs w:val="20"/>
    </w:rPr>
  </w:style>
  <w:style w:type="paragraph" w:styleId="NormaleWeb">
    <w:name w:val="Normal (Web)"/>
    <w:basedOn w:val="Normale"/>
    <w:uiPriority w:val="99"/>
    <w:unhideWhenUsed/>
    <w:rsid w:val="003A24B7"/>
    <w:pPr>
      <w:spacing w:before="100" w:beforeAutospacing="1" w:after="100" w:afterAutospacing="1"/>
    </w:pPr>
    <w:rPr>
      <w:rFonts w:ascii="Times" w:hAnsi="Times"/>
      <w:sz w:val="20"/>
      <w:szCs w:val="20"/>
    </w:rPr>
  </w:style>
  <w:style w:type="character" w:styleId="Enfasigrassetto">
    <w:name w:val="Strong"/>
    <w:uiPriority w:val="22"/>
    <w:qFormat/>
    <w:rsid w:val="007866C9"/>
    <w:rPr>
      <w:b/>
      <w:bCs/>
    </w:rPr>
  </w:style>
  <w:style w:type="paragraph" w:styleId="Paragrafoelenco">
    <w:name w:val="List Paragraph"/>
    <w:basedOn w:val="Normale"/>
    <w:uiPriority w:val="34"/>
    <w:qFormat/>
    <w:rsid w:val="007866C9"/>
    <w:pPr>
      <w:spacing w:after="160" w:line="259" w:lineRule="auto"/>
      <w:ind w:left="720"/>
      <w:contextualSpacing/>
    </w:pPr>
    <w:rPr>
      <w:rFonts w:eastAsia="Cambria"/>
      <w:sz w:val="22"/>
      <w:szCs w:val="22"/>
      <w:lang w:eastAsia="en-US"/>
    </w:rPr>
  </w:style>
  <w:style w:type="character" w:styleId="Collegamentoipertestuale">
    <w:name w:val="Hyperlink"/>
    <w:basedOn w:val="Carpredefinitoparagrafo"/>
    <w:uiPriority w:val="99"/>
    <w:unhideWhenUsed/>
    <w:rsid w:val="004B452D"/>
    <w:rPr>
      <w:color w:val="0563C1" w:themeColor="hyperlink"/>
      <w:u w:val="single"/>
    </w:rPr>
  </w:style>
  <w:style w:type="paragraph" w:styleId="Corpotesto">
    <w:name w:val="Body Text"/>
    <w:basedOn w:val="Normale"/>
    <w:link w:val="CorpotestoCarattere"/>
    <w:unhideWhenUsed/>
    <w:rsid w:val="009D143E"/>
    <w:pPr>
      <w:pBdr>
        <w:bottom w:val="single" w:sz="12" w:space="2" w:color="auto"/>
      </w:pBdr>
      <w:jc w:val="both"/>
    </w:pPr>
    <w:rPr>
      <w:rFonts w:ascii="Times New Roman" w:eastAsia="Times New Roman" w:hAnsi="Times New Roman"/>
      <w:szCs w:val="20"/>
    </w:rPr>
  </w:style>
  <w:style w:type="character" w:customStyle="1" w:styleId="CorpotestoCarattere">
    <w:name w:val="Corpo testo Carattere"/>
    <w:basedOn w:val="Carpredefinitoparagrafo"/>
    <w:link w:val="Corpotesto"/>
    <w:rsid w:val="009D143E"/>
    <w:rPr>
      <w:rFonts w:ascii="Times New Roman" w:eastAsia="Times New Roman" w:hAnsi="Times New Roman"/>
      <w:sz w:val="24"/>
      <w:lang w:eastAsia="it-IT"/>
    </w:rPr>
  </w:style>
  <w:style w:type="paragraph" w:styleId="Intestazione">
    <w:name w:val="header"/>
    <w:basedOn w:val="Normale"/>
    <w:link w:val="IntestazioneCarattere"/>
    <w:uiPriority w:val="99"/>
    <w:unhideWhenUsed/>
    <w:rsid w:val="0007061B"/>
    <w:pPr>
      <w:tabs>
        <w:tab w:val="center" w:pos="4536"/>
        <w:tab w:val="right" w:pos="9072"/>
      </w:tabs>
    </w:pPr>
  </w:style>
  <w:style w:type="character" w:customStyle="1" w:styleId="IntestazioneCarattere">
    <w:name w:val="Intestazione Carattere"/>
    <w:basedOn w:val="Carpredefinitoparagrafo"/>
    <w:link w:val="Intestazione"/>
    <w:uiPriority w:val="99"/>
    <w:rsid w:val="0007061B"/>
    <w:rPr>
      <w:sz w:val="24"/>
      <w:szCs w:val="24"/>
      <w:lang w:eastAsia="it-IT"/>
    </w:rPr>
  </w:style>
  <w:style w:type="paragraph" w:styleId="Pidipagina">
    <w:name w:val="footer"/>
    <w:basedOn w:val="Normale"/>
    <w:link w:val="PidipaginaCarattere"/>
    <w:uiPriority w:val="99"/>
    <w:unhideWhenUsed/>
    <w:rsid w:val="0007061B"/>
    <w:pPr>
      <w:tabs>
        <w:tab w:val="center" w:pos="4536"/>
        <w:tab w:val="right" w:pos="9072"/>
      </w:tabs>
    </w:pPr>
  </w:style>
  <w:style w:type="character" w:customStyle="1" w:styleId="PidipaginaCarattere">
    <w:name w:val="Piè di pagina Carattere"/>
    <w:basedOn w:val="Carpredefinitoparagrafo"/>
    <w:link w:val="Pidipagina"/>
    <w:uiPriority w:val="99"/>
    <w:rsid w:val="0007061B"/>
    <w:rPr>
      <w:sz w:val="24"/>
      <w:szCs w:val="24"/>
      <w:lang w:eastAsia="it-IT"/>
    </w:rPr>
  </w:style>
  <w:style w:type="paragraph" w:styleId="Revisione">
    <w:name w:val="Revision"/>
    <w:hidden/>
    <w:uiPriority w:val="71"/>
    <w:unhideWhenUsed/>
    <w:rsid w:val="002673E3"/>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4399">
      <w:bodyDiv w:val="1"/>
      <w:marLeft w:val="0"/>
      <w:marRight w:val="0"/>
      <w:marTop w:val="0"/>
      <w:marBottom w:val="0"/>
      <w:divBdr>
        <w:top w:val="none" w:sz="0" w:space="0" w:color="auto"/>
        <w:left w:val="none" w:sz="0" w:space="0" w:color="auto"/>
        <w:bottom w:val="none" w:sz="0" w:space="0" w:color="auto"/>
        <w:right w:val="none" w:sz="0" w:space="0" w:color="auto"/>
      </w:divBdr>
    </w:div>
    <w:div w:id="55324131">
      <w:bodyDiv w:val="1"/>
      <w:marLeft w:val="0"/>
      <w:marRight w:val="0"/>
      <w:marTop w:val="0"/>
      <w:marBottom w:val="0"/>
      <w:divBdr>
        <w:top w:val="none" w:sz="0" w:space="0" w:color="auto"/>
        <w:left w:val="none" w:sz="0" w:space="0" w:color="auto"/>
        <w:bottom w:val="none" w:sz="0" w:space="0" w:color="auto"/>
        <w:right w:val="none" w:sz="0" w:space="0" w:color="auto"/>
      </w:divBdr>
    </w:div>
    <w:div w:id="77947787">
      <w:bodyDiv w:val="1"/>
      <w:marLeft w:val="0"/>
      <w:marRight w:val="0"/>
      <w:marTop w:val="0"/>
      <w:marBottom w:val="0"/>
      <w:divBdr>
        <w:top w:val="none" w:sz="0" w:space="0" w:color="auto"/>
        <w:left w:val="none" w:sz="0" w:space="0" w:color="auto"/>
        <w:bottom w:val="none" w:sz="0" w:space="0" w:color="auto"/>
        <w:right w:val="none" w:sz="0" w:space="0" w:color="auto"/>
      </w:divBdr>
    </w:div>
    <w:div w:id="148837748">
      <w:bodyDiv w:val="1"/>
      <w:marLeft w:val="0"/>
      <w:marRight w:val="0"/>
      <w:marTop w:val="0"/>
      <w:marBottom w:val="0"/>
      <w:divBdr>
        <w:top w:val="none" w:sz="0" w:space="0" w:color="auto"/>
        <w:left w:val="none" w:sz="0" w:space="0" w:color="auto"/>
        <w:bottom w:val="none" w:sz="0" w:space="0" w:color="auto"/>
        <w:right w:val="none" w:sz="0" w:space="0" w:color="auto"/>
      </w:divBdr>
    </w:div>
    <w:div w:id="174420824">
      <w:bodyDiv w:val="1"/>
      <w:marLeft w:val="0"/>
      <w:marRight w:val="0"/>
      <w:marTop w:val="0"/>
      <w:marBottom w:val="0"/>
      <w:divBdr>
        <w:top w:val="none" w:sz="0" w:space="0" w:color="auto"/>
        <w:left w:val="none" w:sz="0" w:space="0" w:color="auto"/>
        <w:bottom w:val="none" w:sz="0" w:space="0" w:color="auto"/>
        <w:right w:val="none" w:sz="0" w:space="0" w:color="auto"/>
      </w:divBdr>
    </w:div>
    <w:div w:id="219558152">
      <w:bodyDiv w:val="1"/>
      <w:marLeft w:val="0"/>
      <w:marRight w:val="0"/>
      <w:marTop w:val="0"/>
      <w:marBottom w:val="0"/>
      <w:divBdr>
        <w:top w:val="none" w:sz="0" w:space="0" w:color="auto"/>
        <w:left w:val="none" w:sz="0" w:space="0" w:color="auto"/>
        <w:bottom w:val="none" w:sz="0" w:space="0" w:color="auto"/>
        <w:right w:val="none" w:sz="0" w:space="0" w:color="auto"/>
      </w:divBdr>
    </w:div>
    <w:div w:id="260380789">
      <w:bodyDiv w:val="1"/>
      <w:marLeft w:val="0"/>
      <w:marRight w:val="0"/>
      <w:marTop w:val="0"/>
      <w:marBottom w:val="0"/>
      <w:divBdr>
        <w:top w:val="none" w:sz="0" w:space="0" w:color="auto"/>
        <w:left w:val="none" w:sz="0" w:space="0" w:color="auto"/>
        <w:bottom w:val="none" w:sz="0" w:space="0" w:color="auto"/>
        <w:right w:val="none" w:sz="0" w:space="0" w:color="auto"/>
      </w:divBdr>
    </w:div>
    <w:div w:id="304821256">
      <w:bodyDiv w:val="1"/>
      <w:marLeft w:val="0"/>
      <w:marRight w:val="0"/>
      <w:marTop w:val="0"/>
      <w:marBottom w:val="0"/>
      <w:divBdr>
        <w:top w:val="none" w:sz="0" w:space="0" w:color="auto"/>
        <w:left w:val="none" w:sz="0" w:space="0" w:color="auto"/>
        <w:bottom w:val="none" w:sz="0" w:space="0" w:color="auto"/>
        <w:right w:val="none" w:sz="0" w:space="0" w:color="auto"/>
      </w:divBdr>
    </w:div>
    <w:div w:id="330568098">
      <w:bodyDiv w:val="1"/>
      <w:marLeft w:val="0"/>
      <w:marRight w:val="0"/>
      <w:marTop w:val="0"/>
      <w:marBottom w:val="0"/>
      <w:divBdr>
        <w:top w:val="none" w:sz="0" w:space="0" w:color="auto"/>
        <w:left w:val="none" w:sz="0" w:space="0" w:color="auto"/>
        <w:bottom w:val="none" w:sz="0" w:space="0" w:color="auto"/>
        <w:right w:val="none" w:sz="0" w:space="0" w:color="auto"/>
      </w:divBdr>
    </w:div>
    <w:div w:id="347489357">
      <w:bodyDiv w:val="1"/>
      <w:marLeft w:val="0"/>
      <w:marRight w:val="0"/>
      <w:marTop w:val="0"/>
      <w:marBottom w:val="0"/>
      <w:divBdr>
        <w:top w:val="none" w:sz="0" w:space="0" w:color="auto"/>
        <w:left w:val="none" w:sz="0" w:space="0" w:color="auto"/>
        <w:bottom w:val="none" w:sz="0" w:space="0" w:color="auto"/>
        <w:right w:val="none" w:sz="0" w:space="0" w:color="auto"/>
      </w:divBdr>
    </w:div>
    <w:div w:id="358627590">
      <w:bodyDiv w:val="1"/>
      <w:marLeft w:val="0"/>
      <w:marRight w:val="0"/>
      <w:marTop w:val="0"/>
      <w:marBottom w:val="0"/>
      <w:divBdr>
        <w:top w:val="none" w:sz="0" w:space="0" w:color="auto"/>
        <w:left w:val="none" w:sz="0" w:space="0" w:color="auto"/>
        <w:bottom w:val="none" w:sz="0" w:space="0" w:color="auto"/>
        <w:right w:val="none" w:sz="0" w:space="0" w:color="auto"/>
      </w:divBdr>
    </w:div>
    <w:div w:id="477115177">
      <w:bodyDiv w:val="1"/>
      <w:marLeft w:val="0"/>
      <w:marRight w:val="0"/>
      <w:marTop w:val="0"/>
      <w:marBottom w:val="0"/>
      <w:divBdr>
        <w:top w:val="none" w:sz="0" w:space="0" w:color="auto"/>
        <w:left w:val="none" w:sz="0" w:space="0" w:color="auto"/>
        <w:bottom w:val="none" w:sz="0" w:space="0" w:color="auto"/>
        <w:right w:val="none" w:sz="0" w:space="0" w:color="auto"/>
      </w:divBdr>
    </w:div>
    <w:div w:id="565799397">
      <w:bodyDiv w:val="1"/>
      <w:marLeft w:val="0"/>
      <w:marRight w:val="0"/>
      <w:marTop w:val="0"/>
      <w:marBottom w:val="0"/>
      <w:divBdr>
        <w:top w:val="none" w:sz="0" w:space="0" w:color="auto"/>
        <w:left w:val="none" w:sz="0" w:space="0" w:color="auto"/>
        <w:bottom w:val="none" w:sz="0" w:space="0" w:color="auto"/>
        <w:right w:val="none" w:sz="0" w:space="0" w:color="auto"/>
      </w:divBdr>
    </w:div>
    <w:div w:id="596138224">
      <w:bodyDiv w:val="1"/>
      <w:marLeft w:val="0"/>
      <w:marRight w:val="0"/>
      <w:marTop w:val="0"/>
      <w:marBottom w:val="0"/>
      <w:divBdr>
        <w:top w:val="none" w:sz="0" w:space="0" w:color="auto"/>
        <w:left w:val="none" w:sz="0" w:space="0" w:color="auto"/>
        <w:bottom w:val="none" w:sz="0" w:space="0" w:color="auto"/>
        <w:right w:val="none" w:sz="0" w:space="0" w:color="auto"/>
      </w:divBdr>
    </w:div>
    <w:div w:id="916327017">
      <w:bodyDiv w:val="1"/>
      <w:marLeft w:val="0"/>
      <w:marRight w:val="0"/>
      <w:marTop w:val="0"/>
      <w:marBottom w:val="0"/>
      <w:divBdr>
        <w:top w:val="none" w:sz="0" w:space="0" w:color="auto"/>
        <w:left w:val="none" w:sz="0" w:space="0" w:color="auto"/>
        <w:bottom w:val="none" w:sz="0" w:space="0" w:color="auto"/>
        <w:right w:val="none" w:sz="0" w:space="0" w:color="auto"/>
      </w:divBdr>
    </w:div>
    <w:div w:id="1003437836">
      <w:bodyDiv w:val="1"/>
      <w:marLeft w:val="0"/>
      <w:marRight w:val="0"/>
      <w:marTop w:val="0"/>
      <w:marBottom w:val="0"/>
      <w:divBdr>
        <w:top w:val="none" w:sz="0" w:space="0" w:color="auto"/>
        <w:left w:val="none" w:sz="0" w:space="0" w:color="auto"/>
        <w:bottom w:val="none" w:sz="0" w:space="0" w:color="auto"/>
        <w:right w:val="none" w:sz="0" w:space="0" w:color="auto"/>
      </w:divBdr>
    </w:div>
    <w:div w:id="1035739340">
      <w:bodyDiv w:val="1"/>
      <w:marLeft w:val="0"/>
      <w:marRight w:val="0"/>
      <w:marTop w:val="0"/>
      <w:marBottom w:val="0"/>
      <w:divBdr>
        <w:top w:val="none" w:sz="0" w:space="0" w:color="auto"/>
        <w:left w:val="none" w:sz="0" w:space="0" w:color="auto"/>
        <w:bottom w:val="none" w:sz="0" w:space="0" w:color="auto"/>
        <w:right w:val="none" w:sz="0" w:space="0" w:color="auto"/>
      </w:divBdr>
    </w:div>
    <w:div w:id="1249774990">
      <w:bodyDiv w:val="1"/>
      <w:marLeft w:val="0"/>
      <w:marRight w:val="0"/>
      <w:marTop w:val="0"/>
      <w:marBottom w:val="0"/>
      <w:divBdr>
        <w:top w:val="none" w:sz="0" w:space="0" w:color="auto"/>
        <w:left w:val="none" w:sz="0" w:space="0" w:color="auto"/>
        <w:bottom w:val="none" w:sz="0" w:space="0" w:color="auto"/>
        <w:right w:val="none" w:sz="0" w:space="0" w:color="auto"/>
      </w:divBdr>
    </w:div>
    <w:div w:id="1344548219">
      <w:bodyDiv w:val="1"/>
      <w:marLeft w:val="0"/>
      <w:marRight w:val="0"/>
      <w:marTop w:val="0"/>
      <w:marBottom w:val="0"/>
      <w:divBdr>
        <w:top w:val="none" w:sz="0" w:space="0" w:color="auto"/>
        <w:left w:val="none" w:sz="0" w:space="0" w:color="auto"/>
        <w:bottom w:val="none" w:sz="0" w:space="0" w:color="auto"/>
        <w:right w:val="none" w:sz="0" w:space="0" w:color="auto"/>
      </w:divBdr>
    </w:div>
    <w:div w:id="1349023434">
      <w:bodyDiv w:val="1"/>
      <w:marLeft w:val="0"/>
      <w:marRight w:val="0"/>
      <w:marTop w:val="0"/>
      <w:marBottom w:val="0"/>
      <w:divBdr>
        <w:top w:val="none" w:sz="0" w:space="0" w:color="auto"/>
        <w:left w:val="none" w:sz="0" w:space="0" w:color="auto"/>
        <w:bottom w:val="none" w:sz="0" w:space="0" w:color="auto"/>
        <w:right w:val="none" w:sz="0" w:space="0" w:color="auto"/>
      </w:divBdr>
    </w:div>
    <w:div w:id="1453593653">
      <w:bodyDiv w:val="1"/>
      <w:marLeft w:val="0"/>
      <w:marRight w:val="0"/>
      <w:marTop w:val="0"/>
      <w:marBottom w:val="0"/>
      <w:divBdr>
        <w:top w:val="none" w:sz="0" w:space="0" w:color="auto"/>
        <w:left w:val="none" w:sz="0" w:space="0" w:color="auto"/>
        <w:bottom w:val="none" w:sz="0" w:space="0" w:color="auto"/>
        <w:right w:val="none" w:sz="0" w:space="0" w:color="auto"/>
      </w:divBdr>
    </w:div>
    <w:div w:id="1510482368">
      <w:bodyDiv w:val="1"/>
      <w:marLeft w:val="0"/>
      <w:marRight w:val="0"/>
      <w:marTop w:val="0"/>
      <w:marBottom w:val="0"/>
      <w:divBdr>
        <w:top w:val="none" w:sz="0" w:space="0" w:color="auto"/>
        <w:left w:val="none" w:sz="0" w:space="0" w:color="auto"/>
        <w:bottom w:val="none" w:sz="0" w:space="0" w:color="auto"/>
        <w:right w:val="none" w:sz="0" w:space="0" w:color="auto"/>
      </w:divBdr>
    </w:div>
    <w:div w:id="1918663215">
      <w:bodyDiv w:val="1"/>
      <w:marLeft w:val="0"/>
      <w:marRight w:val="0"/>
      <w:marTop w:val="0"/>
      <w:marBottom w:val="0"/>
      <w:divBdr>
        <w:top w:val="none" w:sz="0" w:space="0" w:color="auto"/>
        <w:left w:val="none" w:sz="0" w:space="0" w:color="auto"/>
        <w:bottom w:val="none" w:sz="0" w:space="0" w:color="auto"/>
        <w:right w:val="none" w:sz="0" w:space="0" w:color="auto"/>
      </w:divBdr>
    </w:div>
    <w:div w:id="1927613599">
      <w:bodyDiv w:val="1"/>
      <w:marLeft w:val="0"/>
      <w:marRight w:val="0"/>
      <w:marTop w:val="0"/>
      <w:marBottom w:val="0"/>
      <w:divBdr>
        <w:top w:val="none" w:sz="0" w:space="0" w:color="auto"/>
        <w:left w:val="none" w:sz="0" w:space="0" w:color="auto"/>
        <w:bottom w:val="none" w:sz="0" w:space="0" w:color="auto"/>
        <w:right w:val="none" w:sz="0" w:space="0" w:color="auto"/>
      </w:divBdr>
    </w:div>
    <w:div w:id="21417287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ntini@neumann-communicatio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4718</Characters>
  <Application>Microsoft Office Word</Application>
  <DocSecurity>0</DocSecurity>
  <Lines>39</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5534</CharactersWithSpaces>
  <SharedDoc>false</SharedDoc>
  <HLinks>
    <vt:vector size="6" baseType="variant">
      <vt:variant>
        <vt:i4>5373995</vt:i4>
      </vt:variant>
      <vt:variant>
        <vt:i4>0</vt:i4>
      </vt:variant>
      <vt:variant>
        <vt:i4>0</vt:i4>
      </vt:variant>
      <vt:variant>
        <vt:i4>5</vt:i4>
      </vt:variant>
      <vt:variant>
        <vt:lpwstr>https://www.protim.it/about/ambiente/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dc:creator>
  <cp:keywords/>
  <dc:description/>
  <cp:lastModifiedBy>Mariana Milano</cp:lastModifiedBy>
  <cp:revision>5</cp:revision>
  <cp:lastPrinted>2022-06-03T17:22:00Z</cp:lastPrinted>
  <dcterms:created xsi:type="dcterms:W3CDTF">2022-06-03T17:22:00Z</dcterms:created>
  <dcterms:modified xsi:type="dcterms:W3CDTF">2022-06-06T14:41:00Z</dcterms:modified>
</cp:coreProperties>
</file>